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3388628"/>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imes New Roman"/>
          <w:b/>
        </w:rPr>
      </w:pPr>
      <w:r>
        <w:rPr>
          <w:rFonts w:cs="Times New Roman"/>
          <w:b/>
        </w:rPr>
        <w:t>EFS</w:t>
      </w:r>
    </w:p>
    <w:p w:rsidR="008F6FC0" w:rsidRPr="00E432E1" w:rsidRDefault="00930869" w:rsidP="00E432E1">
      <w:pPr>
        <w:spacing w:after="200"/>
        <w:jc w:val="center"/>
        <w:rPr>
          <w:rFonts w:cs="Times New Roman"/>
        </w:rPr>
      </w:pPr>
      <w:r>
        <w:rPr>
          <w:rFonts w:cs="Times New Roman"/>
          <w:noProof/>
          <w:lang w:eastAsia="pl-PL"/>
        </w:rPr>
        <w:drawing>
          <wp:inline distT="0" distB="0" distL="0" distR="0">
            <wp:extent cx="5765800" cy="4483100"/>
            <wp:effectExtent l="0" t="0" r="0" b="12700"/>
            <wp:docPr id="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5800" cy="4483100"/>
                    </a:xfrm>
                    <a:prstGeom prst="rect">
                      <a:avLst/>
                    </a:prstGeom>
                    <a:noFill/>
                    <a:ln>
                      <a:noFill/>
                    </a:ln>
                  </pic:spPr>
                </pic:pic>
              </a:graphicData>
            </a:graphic>
          </wp:inline>
        </w:drawing>
      </w:r>
    </w:p>
    <w:p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57162D">
        <w:rPr>
          <w:rFonts w:cs="Times New Roman"/>
        </w:rPr>
        <w:t>5</w:t>
      </w:r>
      <w:r w:rsidR="00DF0700">
        <w:rPr>
          <w:rFonts w:cs="Times New Roman"/>
        </w:rPr>
        <w:t>2</w:t>
      </w:r>
      <w:r w:rsidR="005E1E0C" w:rsidRPr="00C96E68">
        <w:rPr>
          <w:rFonts w:cs="Times New Roman"/>
        </w:rPr>
        <w:t>.</w:t>
      </w:r>
      <w:r w:rsidR="00DF0700">
        <w:rPr>
          <w:rFonts w:cs="Times New Roman"/>
        </w:rPr>
        <w:t>0</w:t>
      </w:r>
      <w:r w:rsidR="00361A2E">
        <w:rPr>
          <w:rFonts w:cs="Times New Roman"/>
        </w:rPr>
        <w:t>-22</w:t>
      </w:r>
      <w:r w:rsidR="00C176DC">
        <w:rPr>
          <w:rFonts w:cs="Times New Roman"/>
        </w:rPr>
        <w:t xml:space="preserve"> stycznia</w:t>
      </w:r>
      <w:r w:rsidR="00386260">
        <w:rPr>
          <w:rFonts w:cs="Times New Roman"/>
        </w:rPr>
        <w:t xml:space="preserve"> </w:t>
      </w:r>
      <w:r w:rsidR="00986D1F">
        <w:rPr>
          <w:rFonts w:cs="Times New Roman"/>
        </w:rPr>
        <w:t>202</w:t>
      </w:r>
      <w:r w:rsidR="00C176DC">
        <w:rPr>
          <w:rFonts w:cs="Times New Roman"/>
        </w:rPr>
        <w:t>1</w:t>
      </w:r>
      <w:r w:rsidR="000B0F27">
        <w:rPr>
          <w:rFonts w:cs="Times New Roman"/>
        </w:rPr>
        <w:t xml:space="preserve"> </w:t>
      </w:r>
      <w:r w:rsidR="00755494">
        <w:rPr>
          <w:rFonts w:cs="Times New Roman"/>
        </w:rPr>
        <w:t>r.</w:t>
      </w:r>
      <w:r w:rsidR="00522B41">
        <w:rPr>
          <w:rFonts w:cs="Times New Roman"/>
        </w:rPr>
        <w:t xml:space="preserve"> </w:t>
      </w:r>
    </w:p>
    <w:p w:rsidR="008F6FC0" w:rsidRDefault="008F6FC0"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Pr="00E432E1" w:rsidRDefault="006553AD" w:rsidP="00E432E1">
      <w:pPr>
        <w:spacing w:after="200"/>
        <w:rPr>
          <w:rFonts w:cs="Times New Roman"/>
        </w:rPr>
      </w:pPr>
      <w:r>
        <w:rPr>
          <w:rFonts w:cs="Times New Roman"/>
        </w:rPr>
        <w:tab/>
      </w:r>
    </w:p>
    <w:p w:rsidR="006553AD" w:rsidRDefault="00930869" w:rsidP="00D813B7">
      <w:pPr>
        <w:spacing w:after="200"/>
        <w:ind w:left="1985"/>
        <w:jc w:val="center"/>
        <w:rPr>
          <w:rFonts w:cs="Times New Roman"/>
        </w:rPr>
      </w:pPr>
      <w:r>
        <w:rPr>
          <w:noProof/>
          <w:lang w:eastAsia="pl-PL"/>
        </w:rPr>
        <w:drawing>
          <wp:anchor distT="0" distB="0" distL="114300" distR="114300" simplePos="0" relativeHeight="251657728" behindDoc="0" locked="0" layoutInCell="1" allowOverlap="1" wp14:anchorId="52AF26D1" wp14:editId="2471132B">
            <wp:simplePos x="0" y="0"/>
            <wp:positionH relativeFrom="margin">
              <wp:align>center</wp:align>
            </wp:positionH>
            <wp:positionV relativeFrom="margin">
              <wp:align>bottom</wp:align>
            </wp:positionV>
            <wp:extent cx="5760720" cy="644525"/>
            <wp:effectExtent l="0" t="0" r="5080" b="0"/>
            <wp:wrapSquare wrapText="bothSides"/>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pic:spPr>
                </pic:pic>
              </a:graphicData>
            </a:graphic>
          </wp:anchor>
        </w:drawing>
      </w:r>
    </w:p>
    <w:p w:rsidR="006553AD" w:rsidRPr="00E432E1" w:rsidRDefault="006553AD" w:rsidP="00E432E1">
      <w:pPr>
        <w:spacing w:after="200"/>
        <w:rPr>
          <w:rFonts w:cs="Times New Roman"/>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p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rsidR="007054D9" w:rsidRDefault="002A340A">
      <w:pPr>
        <w:pStyle w:val="Spistreci1"/>
        <w:tabs>
          <w:tab w:val="right" w:leader="dot" w:pos="9062"/>
        </w:tabs>
        <w:rPr>
          <w:rFonts w:asciiTheme="minorHAnsi" w:eastAsiaTheme="minorEastAsia" w:hAnsiTheme="minorHAnsi" w:cstheme="minorBidi"/>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Pr>
            <w:noProof/>
            <w:webHidden/>
          </w:rPr>
          <w:fldChar w:fldCharType="begin"/>
        </w:r>
        <w:r w:rsidR="007054D9">
          <w:rPr>
            <w:noProof/>
            <w:webHidden/>
          </w:rPr>
          <w:instrText xml:space="preserve"> PAGEREF _Toc53388628 \h </w:instrText>
        </w:r>
        <w:r>
          <w:rPr>
            <w:noProof/>
            <w:webHidden/>
          </w:rPr>
        </w:r>
        <w:r>
          <w:rPr>
            <w:noProof/>
            <w:webHidden/>
          </w:rPr>
          <w:fldChar w:fldCharType="separate"/>
        </w:r>
        <w:r w:rsidR="007054D9">
          <w:rPr>
            <w:noProof/>
            <w:webHidden/>
          </w:rPr>
          <w:t>1</w:t>
        </w:r>
        <w:r>
          <w:rPr>
            <w:noProof/>
            <w:webHidden/>
          </w:rPr>
          <w:fldChar w:fldCharType="end"/>
        </w:r>
      </w:hyperlink>
    </w:p>
    <w:p w:rsidR="007054D9" w:rsidRDefault="00CA0298">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007054D9" w:rsidRPr="00D8221F">
          <w:rPr>
            <w:rStyle w:val="Hipercze"/>
            <w:rFonts w:ascii="MyriadPro-Bold" w:eastAsia="Times New Roman" w:hAnsi="MyriadPro-Bold" w:cs="MyriadPro-Bold"/>
            <w:b/>
            <w:noProof/>
            <w:lang w:eastAsia="pl-PL"/>
          </w:rPr>
          <w:t>VI RYNEK PRACY</w:t>
        </w:r>
        <w:r w:rsidR="007054D9">
          <w:rPr>
            <w:noProof/>
            <w:webHidden/>
          </w:rPr>
          <w:tab/>
        </w:r>
        <w:r w:rsidR="002A340A">
          <w:rPr>
            <w:noProof/>
            <w:webHidden/>
          </w:rPr>
          <w:fldChar w:fldCharType="begin"/>
        </w:r>
        <w:r w:rsidR="007054D9">
          <w:rPr>
            <w:noProof/>
            <w:webHidden/>
          </w:rPr>
          <w:instrText xml:space="preserve"> PAGEREF _Toc53388629 \h </w:instrText>
        </w:r>
        <w:r w:rsidR="002A340A">
          <w:rPr>
            <w:noProof/>
            <w:webHidden/>
          </w:rPr>
        </w:r>
        <w:r w:rsidR="002A340A">
          <w:rPr>
            <w:noProof/>
            <w:webHidden/>
          </w:rPr>
          <w:fldChar w:fldCharType="separate"/>
        </w:r>
        <w:r w:rsidR="007054D9">
          <w:rPr>
            <w:noProof/>
            <w:webHidden/>
          </w:rPr>
          <w:t>5</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0" w:history="1">
        <w:r w:rsidR="007054D9" w:rsidRPr="00D8221F">
          <w:rPr>
            <w:rStyle w:val="Hipercze"/>
            <w:bCs/>
            <w:noProof/>
          </w:rPr>
          <w:t>6.1 Usługi rozwojowe skierowane do przedsiębiorców i pracowników przedsiębiorstw na podstawie systemu popytowego</w:t>
        </w:r>
        <w:r w:rsidR="007054D9">
          <w:rPr>
            <w:noProof/>
            <w:webHidden/>
          </w:rPr>
          <w:tab/>
        </w:r>
        <w:r w:rsidR="002A340A">
          <w:rPr>
            <w:noProof/>
            <w:webHidden/>
          </w:rPr>
          <w:fldChar w:fldCharType="begin"/>
        </w:r>
        <w:r w:rsidR="007054D9">
          <w:rPr>
            <w:noProof/>
            <w:webHidden/>
          </w:rPr>
          <w:instrText xml:space="preserve"> PAGEREF _Toc53388630 \h </w:instrText>
        </w:r>
        <w:r w:rsidR="002A340A">
          <w:rPr>
            <w:noProof/>
            <w:webHidden/>
          </w:rPr>
        </w:r>
        <w:r w:rsidR="002A340A">
          <w:rPr>
            <w:noProof/>
            <w:webHidden/>
          </w:rPr>
          <w:fldChar w:fldCharType="separate"/>
        </w:r>
        <w:r w:rsidR="007054D9">
          <w:rPr>
            <w:noProof/>
            <w:webHidden/>
          </w:rPr>
          <w:t>7</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1" w:history="1">
        <w:r w:rsidR="007054D9" w:rsidRPr="00D8221F">
          <w:rPr>
            <w:rStyle w:val="Hipercze"/>
            <w:bCs/>
            <w:noProof/>
          </w:rPr>
          <w:t>6.2 Wsparcie adresowane do przedsiębiorstw odczuwających negatywne skutki zmian gospodarczych oraz ich pracowników, mające na celu wspomaganie procesów adaptacyjnych</w:t>
        </w:r>
        <w:r w:rsidR="007054D9">
          <w:rPr>
            <w:noProof/>
            <w:webHidden/>
          </w:rPr>
          <w:tab/>
        </w:r>
        <w:r w:rsidR="002A340A">
          <w:rPr>
            <w:noProof/>
            <w:webHidden/>
          </w:rPr>
          <w:fldChar w:fldCharType="begin"/>
        </w:r>
        <w:r w:rsidR="007054D9">
          <w:rPr>
            <w:noProof/>
            <w:webHidden/>
          </w:rPr>
          <w:instrText xml:space="preserve"> PAGEREF _Toc53388631 \h </w:instrText>
        </w:r>
        <w:r w:rsidR="002A340A">
          <w:rPr>
            <w:noProof/>
            <w:webHidden/>
          </w:rPr>
        </w:r>
        <w:r w:rsidR="002A340A">
          <w:rPr>
            <w:noProof/>
            <w:webHidden/>
          </w:rPr>
          <w:fldChar w:fldCharType="separate"/>
        </w:r>
        <w:r w:rsidR="007054D9">
          <w:rPr>
            <w:noProof/>
            <w:webHidden/>
          </w:rPr>
          <w:t>12</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2" w:history="1">
        <w:r w:rsidR="007054D9"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sidR="007054D9">
          <w:rPr>
            <w:noProof/>
            <w:webHidden/>
          </w:rPr>
          <w:tab/>
        </w:r>
        <w:r w:rsidR="002A340A">
          <w:rPr>
            <w:noProof/>
            <w:webHidden/>
          </w:rPr>
          <w:fldChar w:fldCharType="begin"/>
        </w:r>
        <w:r w:rsidR="007054D9">
          <w:rPr>
            <w:noProof/>
            <w:webHidden/>
          </w:rPr>
          <w:instrText xml:space="preserve"> PAGEREF _Toc53388632 \h </w:instrText>
        </w:r>
        <w:r w:rsidR="002A340A">
          <w:rPr>
            <w:noProof/>
            <w:webHidden/>
          </w:rPr>
        </w:r>
        <w:r w:rsidR="002A340A">
          <w:rPr>
            <w:noProof/>
            <w:webHidden/>
          </w:rPr>
          <w:fldChar w:fldCharType="separate"/>
        </w:r>
        <w:r w:rsidR="007054D9">
          <w:rPr>
            <w:noProof/>
            <w:webHidden/>
          </w:rPr>
          <w:t>16</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3" w:history="1">
        <w:r w:rsidR="007054D9" w:rsidRPr="00D8221F">
          <w:rPr>
            <w:rStyle w:val="Hipercze"/>
            <w:bCs/>
            <w:noProof/>
          </w:rPr>
          <w:t>6.4 Wsparcie przedsiębiorczości, samozatrudnienia oraz tworzenia nowych miejsc pracy, poprzez środki finansowe na rozpoczęcie działalności gospodarczej oraz wsparcie szkoleniowe</w:t>
        </w:r>
        <w:r w:rsidR="007054D9">
          <w:rPr>
            <w:noProof/>
            <w:webHidden/>
          </w:rPr>
          <w:tab/>
        </w:r>
        <w:r w:rsidR="002A340A">
          <w:rPr>
            <w:noProof/>
            <w:webHidden/>
          </w:rPr>
          <w:fldChar w:fldCharType="begin"/>
        </w:r>
        <w:r w:rsidR="007054D9">
          <w:rPr>
            <w:noProof/>
            <w:webHidden/>
          </w:rPr>
          <w:instrText xml:space="preserve"> PAGEREF _Toc53388633 \h </w:instrText>
        </w:r>
        <w:r w:rsidR="002A340A">
          <w:rPr>
            <w:noProof/>
            <w:webHidden/>
          </w:rPr>
        </w:r>
        <w:r w:rsidR="002A340A">
          <w:rPr>
            <w:noProof/>
            <w:webHidden/>
          </w:rPr>
          <w:fldChar w:fldCharType="separate"/>
        </w:r>
        <w:r w:rsidR="007054D9">
          <w:rPr>
            <w:noProof/>
            <w:webHidden/>
          </w:rPr>
          <w:t>20</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4" w:history="1">
        <w:r w:rsidR="007054D9"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7054D9">
          <w:rPr>
            <w:noProof/>
            <w:webHidden/>
          </w:rPr>
          <w:tab/>
        </w:r>
        <w:r w:rsidR="002A340A">
          <w:rPr>
            <w:noProof/>
            <w:webHidden/>
          </w:rPr>
          <w:fldChar w:fldCharType="begin"/>
        </w:r>
        <w:r w:rsidR="007054D9">
          <w:rPr>
            <w:noProof/>
            <w:webHidden/>
          </w:rPr>
          <w:instrText xml:space="preserve"> PAGEREF _Toc53388634 \h </w:instrText>
        </w:r>
        <w:r w:rsidR="002A340A">
          <w:rPr>
            <w:noProof/>
            <w:webHidden/>
          </w:rPr>
        </w:r>
        <w:r w:rsidR="002A340A">
          <w:rPr>
            <w:noProof/>
            <w:webHidden/>
          </w:rPr>
          <w:fldChar w:fldCharType="separate"/>
        </w:r>
        <w:r w:rsidR="007054D9">
          <w:rPr>
            <w:noProof/>
            <w:webHidden/>
          </w:rPr>
          <w:t>29</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5" w:history="1">
        <w:r w:rsidR="007054D9" w:rsidRPr="00D8221F">
          <w:rPr>
            <w:rStyle w:val="Hipercze"/>
            <w:bCs/>
            <w:noProof/>
          </w:rPr>
          <w:t>6.6 Programy zapewnienia i zwiększenia dostępu do opieki nad dziećmi w wieku do lat 3</w:t>
        </w:r>
        <w:r w:rsidR="007054D9">
          <w:rPr>
            <w:noProof/>
            <w:webHidden/>
          </w:rPr>
          <w:tab/>
        </w:r>
        <w:r w:rsidR="002A340A">
          <w:rPr>
            <w:noProof/>
            <w:webHidden/>
          </w:rPr>
          <w:fldChar w:fldCharType="begin"/>
        </w:r>
        <w:r w:rsidR="007054D9">
          <w:rPr>
            <w:noProof/>
            <w:webHidden/>
          </w:rPr>
          <w:instrText xml:space="preserve"> PAGEREF _Toc53388635 \h </w:instrText>
        </w:r>
        <w:r w:rsidR="002A340A">
          <w:rPr>
            <w:noProof/>
            <w:webHidden/>
          </w:rPr>
        </w:r>
        <w:r w:rsidR="002A340A">
          <w:rPr>
            <w:noProof/>
            <w:webHidden/>
          </w:rPr>
          <w:fldChar w:fldCharType="separate"/>
        </w:r>
        <w:r w:rsidR="007054D9">
          <w:rPr>
            <w:noProof/>
            <w:webHidden/>
          </w:rPr>
          <w:t>40</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6" w:history="1">
        <w:r w:rsidR="007054D9" w:rsidRPr="00D8221F">
          <w:rPr>
            <w:rStyle w:val="Hipercze"/>
            <w:bCs/>
            <w:noProof/>
          </w:rPr>
          <w:t>6.7 Programy zapewnienia i zwiększenia dostępu do opieki nad dziećmi w wieku do lat 3 w ramach Kontraktów Samorządowych</w:t>
        </w:r>
        <w:r w:rsidR="007054D9">
          <w:rPr>
            <w:noProof/>
            <w:webHidden/>
          </w:rPr>
          <w:tab/>
        </w:r>
        <w:r w:rsidR="002A340A">
          <w:rPr>
            <w:noProof/>
            <w:webHidden/>
          </w:rPr>
          <w:fldChar w:fldCharType="begin"/>
        </w:r>
        <w:r w:rsidR="007054D9">
          <w:rPr>
            <w:noProof/>
            <w:webHidden/>
          </w:rPr>
          <w:instrText xml:space="preserve"> PAGEREF _Toc53388636 \h </w:instrText>
        </w:r>
        <w:r w:rsidR="002A340A">
          <w:rPr>
            <w:noProof/>
            <w:webHidden/>
          </w:rPr>
        </w:r>
        <w:r w:rsidR="002A340A">
          <w:rPr>
            <w:noProof/>
            <w:webHidden/>
          </w:rPr>
          <w:fldChar w:fldCharType="separate"/>
        </w:r>
        <w:r w:rsidR="007054D9">
          <w:rPr>
            <w:noProof/>
            <w:webHidden/>
          </w:rPr>
          <w:t>46</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7" w:history="1">
        <w:r w:rsidR="007054D9"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7054D9">
          <w:rPr>
            <w:noProof/>
            <w:webHidden/>
          </w:rPr>
          <w:tab/>
        </w:r>
        <w:r w:rsidR="002A340A">
          <w:rPr>
            <w:noProof/>
            <w:webHidden/>
          </w:rPr>
          <w:fldChar w:fldCharType="begin"/>
        </w:r>
        <w:r w:rsidR="007054D9">
          <w:rPr>
            <w:noProof/>
            <w:webHidden/>
          </w:rPr>
          <w:instrText xml:space="preserve"> PAGEREF _Toc53388637 \h </w:instrText>
        </w:r>
        <w:r w:rsidR="002A340A">
          <w:rPr>
            <w:noProof/>
            <w:webHidden/>
          </w:rPr>
        </w:r>
        <w:r w:rsidR="002A340A">
          <w:rPr>
            <w:noProof/>
            <w:webHidden/>
          </w:rPr>
          <w:fldChar w:fldCharType="separate"/>
        </w:r>
        <w:r w:rsidR="007054D9">
          <w:rPr>
            <w:noProof/>
            <w:webHidden/>
          </w:rPr>
          <w:t>51</w:t>
        </w:r>
        <w:r w:rsidR="002A340A">
          <w:rPr>
            <w:noProof/>
            <w:webHidden/>
          </w:rPr>
          <w:fldChar w:fldCharType="end"/>
        </w:r>
      </w:hyperlink>
    </w:p>
    <w:p w:rsidR="007054D9" w:rsidRDefault="00CA0298">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007054D9" w:rsidRPr="00D8221F">
          <w:rPr>
            <w:rStyle w:val="Hipercze"/>
            <w:rFonts w:ascii="MyriadPro-Bold" w:eastAsia="Times New Roman" w:hAnsi="MyriadPro-Bold" w:cs="MyriadPro-Bold"/>
            <w:b/>
            <w:noProof/>
          </w:rPr>
          <w:t>VII WŁĄCZENIE SPOŁECZNE</w:t>
        </w:r>
        <w:r w:rsidR="007054D9">
          <w:rPr>
            <w:noProof/>
            <w:webHidden/>
          </w:rPr>
          <w:tab/>
        </w:r>
        <w:r w:rsidR="002A340A">
          <w:rPr>
            <w:noProof/>
            <w:webHidden/>
          </w:rPr>
          <w:fldChar w:fldCharType="begin"/>
        </w:r>
        <w:r w:rsidR="007054D9">
          <w:rPr>
            <w:noProof/>
            <w:webHidden/>
          </w:rPr>
          <w:instrText xml:space="preserve"> PAGEREF _Toc53388638 \h </w:instrText>
        </w:r>
        <w:r w:rsidR="002A340A">
          <w:rPr>
            <w:noProof/>
            <w:webHidden/>
          </w:rPr>
        </w:r>
        <w:r w:rsidR="002A340A">
          <w:rPr>
            <w:noProof/>
            <w:webHidden/>
          </w:rPr>
          <w:fldChar w:fldCharType="separate"/>
        </w:r>
        <w:r w:rsidR="007054D9">
          <w:rPr>
            <w:noProof/>
            <w:webHidden/>
          </w:rPr>
          <w:t>60</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39" w:history="1">
        <w:r w:rsidR="007054D9"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sidR="007054D9">
          <w:rPr>
            <w:noProof/>
            <w:webHidden/>
          </w:rPr>
          <w:tab/>
        </w:r>
        <w:r w:rsidR="002A340A">
          <w:rPr>
            <w:noProof/>
            <w:webHidden/>
          </w:rPr>
          <w:fldChar w:fldCharType="begin"/>
        </w:r>
        <w:r w:rsidR="007054D9">
          <w:rPr>
            <w:noProof/>
            <w:webHidden/>
          </w:rPr>
          <w:instrText xml:space="preserve"> PAGEREF _Toc53388639 \h </w:instrText>
        </w:r>
        <w:r w:rsidR="002A340A">
          <w:rPr>
            <w:noProof/>
            <w:webHidden/>
          </w:rPr>
        </w:r>
        <w:r w:rsidR="002A340A">
          <w:rPr>
            <w:noProof/>
            <w:webHidden/>
          </w:rPr>
          <w:fldChar w:fldCharType="separate"/>
        </w:r>
        <w:r w:rsidR="007054D9">
          <w:rPr>
            <w:noProof/>
            <w:webHidden/>
          </w:rPr>
          <w:t>62</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0" w:history="1">
        <w:r w:rsidR="007054D9" w:rsidRPr="00D8221F">
          <w:rPr>
            <w:rStyle w:val="Hipercze"/>
            <w:bCs/>
            <w:noProof/>
          </w:rPr>
          <w:t xml:space="preserve">7.2 </w:t>
        </w:r>
        <w:r w:rsidR="007054D9" w:rsidRPr="00D8221F">
          <w:rPr>
            <w:rStyle w:val="Hipercze"/>
            <w:noProof/>
          </w:rPr>
          <w:t>Wsparcie dla tworzenia podmiotów integracji społecznej oraz podmiotów działających na rzecz aktywizacji społeczno-zawodowej</w:t>
        </w:r>
        <w:r w:rsidR="007054D9">
          <w:rPr>
            <w:noProof/>
            <w:webHidden/>
          </w:rPr>
          <w:tab/>
        </w:r>
        <w:r w:rsidR="002A340A">
          <w:rPr>
            <w:noProof/>
            <w:webHidden/>
          </w:rPr>
          <w:fldChar w:fldCharType="begin"/>
        </w:r>
        <w:r w:rsidR="007054D9">
          <w:rPr>
            <w:noProof/>
            <w:webHidden/>
          </w:rPr>
          <w:instrText xml:space="preserve"> PAGEREF _Toc53388640 \h </w:instrText>
        </w:r>
        <w:r w:rsidR="002A340A">
          <w:rPr>
            <w:noProof/>
            <w:webHidden/>
          </w:rPr>
        </w:r>
        <w:r w:rsidR="002A340A">
          <w:rPr>
            <w:noProof/>
            <w:webHidden/>
          </w:rPr>
          <w:fldChar w:fldCharType="separate"/>
        </w:r>
        <w:r w:rsidR="007054D9">
          <w:rPr>
            <w:noProof/>
            <w:webHidden/>
          </w:rPr>
          <w:t>69</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1" w:history="1">
        <w:r w:rsidR="007054D9" w:rsidRPr="00D8221F">
          <w:rPr>
            <w:rStyle w:val="Hipercze"/>
            <w:bCs/>
            <w:noProof/>
          </w:rPr>
          <w:t>7.3 Wsparcie dla utworzenia i/lub funkcjonowania (w tym wzmocnienia potencjału) instytucji wspierających ekonomię społeczną zgodnie z Krajowym Programem Rozwoju Ekonomii Społecznej</w:t>
        </w:r>
        <w:r w:rsidR="007054D9">
          <w:rPr>
            <w:noProof/>
            <w:webHidden/>
          </w:rPr>
          <w:tab/>
        </w:r>
        <w:r w:rsidR="002A340A">
          <w:rPr>
            <w:noProof/>
            <w:webHidden/>
          </w:rPr>
          <w:fldChar w:fldCharType="begin"/>
        </w:r>
        <w:r w:rsidR="007054D9">
          <w:rPr>
            <w:noProof/>
            <w:webHidden/>
          </w:rPr>
          <w:instrText xml:space="preserve"> PAGEREF _Toc53388641 \h </w:instrText>
        </w:r>
        <w:r w:rsidR="002A340A">
          <w:rPr>
            <w:noProof/>
            <w:webHidden/>
          </w:rPr>
        </w:r>
        <w:r w:rsidR="002A340A">
          <w:rPr>
            <w:noProof/>
            <w:webHidden/>
          </w:rPr>
          <w:fldChar w:fldCharType="separate"/>
        </w:r>
        <w:r w:rsidR="007054D9">
          <w:rPr>
            <w:noProof/>
            <w:webHidden/>
          </w:rPr>
          <w:t>74</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2" w:history="1">
        <w:r w:rsidR="007054D9" w:rsidRPr="00D8221F">
          <w:rPr>
            <w:rStyle w:val="Hipercze"/>
            <w:bCs/>
            <w:noProof/>
          </w:rPr>
          <w:t>7.4 Tworzenie miejsc pracy w sektorze ekonomii społecznej m.in. poprzez wsparcie na tworzenie przedsiębiorstw społecznych (w szczególności spółdzielni socjalnych)</w:t>
        </w:r>
        <w:r w:rsidR="007054D9">
          <w:rPr>
            <w:noProof/>
            <w:webHidden/>
          </w:rPr>
          <w:tab/>
        </w:r>
        <w:r w:rsidR="002A340A">
          <w:rPr>
            <w:noProof/>
            <w:webHidden/>
          </w:rPr>
          <w:fldChar w:fldCharType="begin"/>
        </w:r>
        <w:r w:rsidR="007054D9">
          <w:rPr>
            <w:noProof/>
            <w:webHidden/>
          </w:rPr>
          <w:instrText xml:space="preserve"> PAGEREF _Toc53388642 \h </w:instrText>
        </w:r>
        <w:r w:rsidR="002A340A">
          <w:rPr>
            <w:noProof/>
            <w:webHidden/>
          </w:rPr>
        </w:r>
        <w:r w:rsidR="002A340A">
          <w:rPr>
            <w:noProof/>
            <w:webHidden/>
          </w:rPr>
          <w:fldChar w:fldCharType="separate"/>
        </w:r>
        <w:r w:rsidR="007054D9">
          <w:rPr>
            <w:noProof/>
            <w:webHidden/>
          </w:rPr>
          <w:t>80</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3" w:history="1">
        <w:r w:rsidR="007054D9" w:rsidRPr="00D8221F">
          <w:rPr>
            <w:rStyle w:val="Hipercze"/>
            <w:bCs/>
            <w:noProof/>
          </w:rPr>
          <w:t>7.5 Koordynacja rozwoju sektora ekonomii społecznej oraz wsparcie rozwoju sieci kooperacji i partnerstw ekonomii społecznej w województwie</w:t>
        </w:r>
        <w:r w:rsidR="007054D9">
          <w:rPr>
            <w:noProof/>
            <w:webHidden/>
          </w:rPr>
          <w:tab/>
        </w:r>
        <w:r w:rsidR="002A340A">
          <w:rPr>
            <w:noProof/>
            <w:webHidden/>
          </w:rPr>
          <w:fldChar w:fldCharType="begin"/>
        </w:r>
        <w:r w:rsidR="007054D9">
          <w:rPr>
            <w:noProof/>
            <w:webHidden/>
          </w:rPr>
          <w:instrText xml:space="preserve"> PAGEREF _Toc53388643 \h </w:instrText>
        </w:r>
        <w:r w:rsidR="002A340A">
          <w:rPr>
            <w:noProof/>
            <w:webHidden/>
          </w:rPr>
        </w:r>
        <w:r w:rsidR="002A340A">
          <w:rPr>
            <w:noProof/>
            <w:webHidden/>
          </w:rPr>
          <w:fldChar w:fldCharType="separate"/>
        </w:r>
        <w:r w:rsidR="007054D9">
          <w:rPr>
            <w:noProof/>
            <w:webHidden/>
          </w:rPr>
          <w:t>85</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4" w:history="1">
        <w:r w:rsidR="007054D9" w:rsidRPr="00D8221F">
          <w:rPr>
            <w:rStyle w:val="Hipercze"/>
            <w:bCs/>
            <w:noProof/>
          </w:rPr>
          <w:t>7.6 Wsparcie rozwoju usług społecznych świadczonych w interesie ogólnym</w:t>
        </w:r>
        <w:r w:rsidR="007054D9">
          <w:rPr>
            <w:noProof/>
            <w:webHidden/>
          </w:rPr>
          <w:tab/>
        </w:r>
        <w:r w:rsidR="002A340A">
          <w:rPr>
            <w:noProof/>
            <w:webHidden/>
          </w:rPr>
          <w:fldChar w:fldCharType="begin"/>
        </w:r>
        <w:r w:rsidR="007054D9">
          <w:rPr>
            <w:noProof/>
            <w:webHidden/>
          </w:rPr>
          <w:instrText xml:space="preserve"> PAGEREF _Toc53388644 \h </w:instrText>
        </w:r>
        <w:r w:rsidR="002A340A">
          <w:rPr>
            <w:noProof/>
            <w:webHidden/>
          </w:rPr>
        </w:r>
        <w:r w:rsidR="002A340A">
          <w:rPr>
            <w:noProof/>
            <w:webHidden/>
          </w:rPr>
          <w:fldChar w:fldCharType="separate"/>
        </w:r>
        <w:r w:rsidR="007054D9">
          <w:rPr>
            <w:noProof/>
            <w:webHidden/>
          </w:rPr>
          <w:t>91</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5" w:history="1">
        <w:r w:rsidR="007054D9" w:rsidRPr="00D8221F">
          <w:rPr>
            <w:rStyle w:val="Hipercze"/>
            <w:bCs/>
            <w:noProof/>
          </w:rPr>
          <w:t>7.7 Wdrożenie programów wczesnego wykrywania wad rozwojowych i rehabilitacji dzieci z niepełnosprawnościami oraz zagrożonych niepełnosprawnością</w:t>
        </w:r>
        <w:r w:rsidR="007054D9">
          <w:rPr>
            <w:noProof/>
            <w:webHidden/>
          </w:rPr>
          <w:tab/>
        </w:r>
        <w:r w:rsidR="002A340A">
          <w:rPr>
            <w:noProof/>
            <w:webHidden/>
          </w:rPr>
          <w:fldChar w:fldCharType="begin"/>
        </w:r>
        <w:r w:rsidR="007054D9">
          <w:rPr>
            <w:noProof/>
            <w:webHidden/>
          </w:rPr>
          <w:instrText xml:space="preserve"> PAGEREF _Toc53388645 \h </w:instrText>
        </w:r>
        <w:r w:rsidR="002A340A">
          <w:rPr>
            <w:noProof/>
            <w:webHidden/>
          </w:rPr>
        </w:r>
        <w:r w:rsidR="002A340A">
          <w:rPr>
            <w:noProof/>
            <w:webHidden/>
          </w:rPr>
          <w:fldChar w:fldCharType="separate"/>
        </w:r>
        <w:r w:rsidR="007054D9">
          <w:rPr>
            <w:noProof/>
            <w:webHidden/>
          </w:rPr>
          <w:t>102</w:t>
        </w:r>
        <w:r w:rsidR="002A340A">
          <w:rPr>
            <w:noProof/>
            <w:webHidden/>
          </w:rPr>
          <w:fldChar w:fldCharType="end"/>
        </w:r>
      </w:hyperlink>
    </w:p>
    <w:p w:rsidR="007054D9" w:rsidRDefault="00CA0298">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007054D9" w:rsidRPr="00D8221F">
          <w:rPr>
            <w:rStyle w:val="Hipercze"/>
            <w:rFonts w:ascii="MyriadPro-Bold" w:eastAsia="Times New Roman" w:hAnsi="MyriadPro-Bold" w:cs="MyriadPro-Bold"/>
            <w:b/>
            <w:noProof/>
            <w:lang w:eastAsia="pl-PL"/>
          </w:rPr>
          <w:t>VIII EDUKACJA</w:t>
        </w:r>
        <w:r w:rsidR="007054D9">
          <w:rPr>
            <w:noProof/>
            <w:webHidden/>
          </w:rPr>
          <w:tab/>
        </w:r>
        <w:r w:rsidR="002A340A">
          <w:rPr>
            <w:noProof/>
            <w:webHidden/>
          </w:rPr>
          <w:fldChar w:fldCharType="begin"/>
        </w:r>
        <w:r w:rsidR="007054D9">
          <w:rPr>
            <w:noProof/>
            <w:webHidden/>
          </w:rPr>
          <w:instrText xml:space="preserve"> PAGEREF _Toc53388646 \h </w:instrText>
        </w:r>
        <w:r w:rsidR="002A340A">
          <w:rPr>
            <w:noProof/>
            <w:webHidden/>
          </w:rPr>
        </w:r>
        <w:r w:rsidR="002A340A">
          <w:rPr>
            <w:noProof/>
            <w:webHidden/>
          </w:rPr>
          <w:fldChar w:fldCharType="separate"/>
        </w:r>
        <w:r w:rsidR="007054D9">
          <w:rPr>
            <w:noProof/>
            <w:webHidden/>
          </w:rPr>
          <w:t>113</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7" w:history="1">
        <w:r w:rsidR="007054D9" w:rsidRPr="00D8221F">
          <w:rPr>
            <w:rStyle w:val="Hipercze"/>
            <w:rFonts w:ascii="Myriad Pro" w:hAnsi="Myriad Pro"/>
            <w:noProof/>
          </w:rPr>
          <w:t>8.1 Upowszechnienie edukacji przedszkolnej</w:t>
        </w:r>
        <w:r w:rsidR="007054D9">
          <w:rPr>
            <w:noProof/>
            <w:webHidden/>
          </w:rPr>
          <w:tab/>
        </w:r>
        <w:r w:rsidR="002A340A">
          <w:rPr>
            <w:noProof/>
            <w:webHidden/>
          </w:rPr>
          <w:fldChar w:fldCharType="begin"/>
        </w:r>
        <w:r w:rsidR="007054D9">
          <w:rPr>
            <w:noProof/>
            <w:webHidden/>
          </w:rPr>
          <w:instrText xml:space="preserve"> PAGEREF _Toc53388647 \h </w:instrText>
        </w:r>
        <w:r w:rsidR="002A340A">
          <w:rPr>
            <w:noProof/>
            <w:webHidden/>
          </w:rPr>
        </w:r>
        <w:r w:rsidR="002A340A">
          <w:rPr>
            <w:noProof/>
            <w:webHidden/>
          </w:rPr>
          <w:fldChar w:fldCharType="separate"/>
        </w:r>
        <w:r w:rsidR="007054D9">
          <w:rPr>
            <w:noProof/>
            <w:webHidden/>
          </w:rPr>
          <w:t>118</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8" w:history="1">
        <w:r w:rsidR="007054D9" w:rsidRPr="00D8221F">
          <w:rPr>
            <w:rStyle w:val="Hipercze"/>
            <w:rFonts w:ascii="Myriad Pro" w:hAnsi="Myriad Pro"/>
            <w:noProof/>
          </w:rPr>
          <w:t>8.2 Wsparcie szkół i placówek prowadzących kształcenie ogólne oraz uczniów uczestniczących w kształceniu podstawowym i ponadpodstawowym</w:t>
        </w:r>
        <w:r w:rsidR="007054D9">
          <w:rPr>
            <w:noProof/>
            <w:webHidden/>
          </w:rPr>
          <w:tab/>
        </w:r>
        <w:r w:rsidR="002A340A">
          <w:rPr>
            <w:noProof/>
            <w:webHidden/>
          </w:rPr>
          <w:fldChar w:fldCharType="begin"/>
        </w:r>
        <w:r w:rsidR="007054D9">
          <w:rPr>
            <w:noProof/>
            <w:webHidden/>
          </w:rPr>
          <w:instrText xml:space="preserve"> PAGEREF _Toc53388648 \h </w:instrText>
        </w:r>
        <w:r w:rsidR="002A340A">
          <w:rPr>
            <w:noProof/>
            <w:webHidden/>
          </w:rPr>
        </w:r>
        <w:r w:rsidR="002A340A">
          <w:rPr>
            <w:noProof/>
            <w:webHidden/>
          </w:rPr>
          <w:fldChar w:fldCharType="separate"/>
        </w:r>
        <w:r w:rsidR="007054D9">
          <w:rPr>
            <w:noProof/>
            <w:webHidden/>
          </w:rPr>
          <w:t>123</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49" w:history="1">
        <w:r w:rsidR="007054D9"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sidR="007054D9">
          <w:rPr>
            <w:noProof/>
            <w:webHidden/>
          </w:rPr>
          <w:tab/>
        </w:r>
        <w:r w:rsidR="002A340A">
          <w:rPr>
            <w:noProof/>
            <w:webHidden/>
          </w:rPr>
          <w:fldChar w:fldCharType="begin"/>
        </w:r>
        <w:r w:rsidR="007054D9">
          <w:rPr>
            <w:noProof/>
            <w:webHidden/>
          </w:rPr>
          <w:instrText xml:space="preserve"> PAGEREF _Toc53388649 \h </w:instrText>
        </w:r>
        <w:r w:rsidR="002A340A">
          <w:rPr>
            <w:noProof/>
            <w:webHidden/>
          </w:rPr>
        </w:r>
        <w:r w:rsidR="002A340A">
          <w:rPr>
            <w:noProof/>
            <w:webHidden/>
          </w:rPr>
          <w:fldChar w:fldCharType="separate"/>
        </w:r>
        <w:r w:rsidR="007054D9">
          <w:rPr>
            <w:noProof/>
            <w:webHidden/>
          </w:rPr>
          <w:t>130</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0" w:history="1">
        <w:r w:rsidR="007054D9"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sidR="007054D9">
          <w:rPr>
            <w:noProof/>
            <w:webHidden/>
          </w:rPr>
          <w:tab/>
        </w:r>
        <w:r w:rsidR="002A340A">
          <w:rPr>
            <w:noProof/>
            <w:webHidden/>
          </w:rPr>
          <w:fldChar w:fldCharType="begin"/>
        </w:r>
        <w:r w:rsidR="007054D9">
          <w:rPr>
            <w:noProof/>
            <w:webHidden/>
          </w:rPr>
          <w:instrText xml:space="preserve"> PAGEREF _Toc53388650 \h </w:instrText>
        </w:r>
        <w:r w:rsidR="002A340A">
          <w:rPr>
            <w:noProof/>
            <w:webHidden/>
          </w:rPr>
        </w:r>
        <w:r w:rsidR="002A340A">
          <w:rPr>
            <w:noProof/>
            <w:webHidden/>
          </w:rPr>
          <w:fldChar w:fldCharType="separate"/>
        </w:r>
        <w:r w:rsidR="007054D9">
          <w:rPr>
            <w:noProof/>
            <w:webHidden/>
          </w:rPr>
          <w:t>137</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1" w:history="1">
        <w:r w:rsidR="007054D9"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sidR="007054D9">
          <w:rPr>
            <w:noProof/>
            <w:webHidden/>
          </w:rPr>
          <w:tab/>
        </w:r>
        <w:r w:rsidR="002A340A">
          <w:rPr>
            <w:noProof/>
            <w:webHidden/>
          </w:rPr>
          <w:fldChar w:fldCharType="begin"/>
        </w:r>
        <w:r w:rsidR="007054D9">
          <w:rPr>
            <w:noProof/>
            <w:webHidden/>
          </w:rPr>
          <w:instrText xml:space="preserve"> PAGEREF _Toc53388651 \h </w:instrText>
        </w:r>
        <w:r w:rsidR="002A340A">
          <w:rPr>
            <w:noProof/>
            <w:webHidden/>
          </w:rPr>
        </w:r>
        <w:r w:rsidR="002A340A">
          <w:rPr>
            <w:noProof/>
            <w:webHidden/>
          </w:rPr>
          <w:fldChar w:fldCharType="separate"/>
        </w:r>
        <w:r w:rsidR="007054D9">
          <w:rPr>
            <w:noProof/>
            <w:webHidden/>
          </w:rPr>
          <w:t>146</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2" w:history="1">
        <w:r w:rsidR="007054D9"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sidR="007054D9">
          <w:rPr>
            <w:noProof/>
            <w:webHidden/>
          </w:rPr>
          <w:tab/>
        </w:r>
        <w:r w:rsidR="002A340A">
          <w:rPr>
            <w:noProof/>
            <w:webHidden/>
          </w:rPr>
          <w:fldChar w:fldCharType="begin"/>
        </w:r>
        <w:r w:rsidR="007054D9">
          <w:rPr>
            <w:noProof/>
            <w:webHidden/>
          </w:rPr>
          <w:instrText xml:space="preserve"> PAGEREF _Toc53388652 \h </w:instrText>
        </w:r>
        <w:r w:rsidR="002A340A">
          <w:rPr>
            <w:noProof/>
            <w:webHidden/>
          </w:rPr>
        </w:r>
        <w:r w:rsidR="002A340A">
          <w:rPr>
            <w:noProof/>
            <w:webHidden/>
          </w:rPr>
          <w:fldChar w:fldCharType="separate"/>
        </w:r>
        <w:r w:rsidR="007054D9">
          <w:rPr>
            <w:noProof/>
            <w:webHidden/>
          </w:rPr>
          <w:t>154</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3" w:history="1">
        <w:r w:rsidR="007054D9"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7054D9">
          <w:rPr>
            <w:noProof/>
            <w:webHidden/>
          </w:rPr>
          <w:tab/>
        </w:r>
        <w:r w:rsidR="002A340A">
          <w:rPr>
            <w:noProof/>
            <w:webHidden/>
          </w:rPr>
          <w:fldChar w:fldCharType="begin"/>
        </w:r>
        <w:r w:rsidR="007054D9">
          <w:rPr>
            <w:noProof/>
            <w:webHidden/>
          </w:rPr>
          <w:instrText xml:space="preserve"> PAGEREF _Toc53388653 \h </w:instrText>
        </w:r>
        <w:r w:rsidR="002A340A">
          <w:rPr>
            <w:noProof/>
            <w:webHidden/>
          </w:rPr>
        </w:r>
        <w:r w:rsidR="002A340A">
          <w:rPr>
            <w:noProof/>
            <w:webHidden/>
          </w:rPr>
          <w:fldChar w:fldCharType="separate"/>
        </w:r>
        <w:r w:rsidR="007054D9">
          <w:rPr>
            <w:noProof/>
            <w:webHidden/>
          </w:rPr>
          <w:t>163</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4" w:history="1">
        <w:r w:rsidR="007054D9"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054D9">
          <w:rPr>
            <w:noProof/>
            <w:webHidden/>
          </w:rPr>
          <w:tab/>
        </w:r>
        <w:r w:rsidR="002A340A">
          <w:rPr>
            <w:noProof/>
            <w:webHidden/>
          </w:rPr>
          <w:fldChar w:fldCharType="begin"/>
        </w:r>
        <w:r w:rsidR="007054D9">
          <w:rPr>
            <w:noProof/>
            <w:webHidden/>
          </w:rPr>
          <w:instrText xml:space="preserve"> PAGEREF _Toc53388654 \h </w:instrText>
        </w:r>
        <w:r w:rsidR="002A340A">
          <w:rPr>
            <w:noProof/>
            <w:webHidden/>
          </w:rPr>
        </w:r>
        <w:r w:rsidR="002A340A">
          <w:rPr>
            <w:noProof/>
            <w:webHidden/>
          </w:rPr>
          <w:fldChar w:fldCharType="separate"/>
        </w:r>
        <w:r w:rsidR="007054D9">
          <w:rPr>
            <w:noProof/>
            <w:webHidden/>
          </w:rPr>
          <w:t>172</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5" w:history="1">
        <w:r w:rsidR="007054D9"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sidR="007054D9">
          <w:rPr>
            <w:noProof/>
            <w:webHidden/>
          </w:rPr>
          <w:tab/>
        </w:r>
        <w:r w:rsidR="002A340A">
          <w:rPr>
            <w:noProof/>
            <w:webHidden/>
          </w:rPr>
          <w:fldChar w:fldCharType="begin"/>
        </w:r>
        <w:r w:rsidR="007054D9">
          <w:rPr>
            <w:noProof/>
            <w:webHidden/>
          </w:rPr>
          <w:instrText xml:space="preserve"> PAGEREF _Toc53388655 \h </w:instrText>
        </w:r>
        <w:r w:rsidR="002A340A">
          <w:rPr>
            <w:noProof/>
            <w:webHidden/>
          </w:rPr>
        </w:r>
        <w:r w:rsidR="002A340A">
          <w:rPr>
            <w:noProof/>
            <w:webHidden/>
          </w:rPr>
          <w:fldChar w:fldCharType="separate"/>
        </w:r>
        <w:r w:rsidR="007054D9">
          <w:rPr>
            <w:noProof/>
            <w:webHidden/>
          </w:rPr>
          <w:t>181</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6" w:history="1">
        <w:r w:rsidR="007054D9"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sidR="007054D9">
          <w:rPr>
            <w:noProof/>
            <w:webHidden/>
          </w:rPr>
          <w:tab/>
        </w:r>
        <w:r w:rsidR="002A340A">
          <w:rPr>
            <w:noProof/>
            <w:webHidden/>
          </w:rPr>
          <w:fldChar w:fldCharType="begin"/>
        </w:r>
        <w:r w:rsidR="007054D9">
          <w:rPr>
            <w:noProof/>
            <w:webHidden/>
          </w:rPr>
          <w:instrText xml:space="preserve"> PAGEREF _Toc53388656 \h </w:instrText>
        </w:r>
        <w:r w:rsidR="002A340A">
          <w:rPr>
            <w:noProof/>
            <w:webHidden/>
          </w:rPr>
        </w:r>
        <w:r w:rsidR="002A340A">
          <w:rPr>
            <w:noProof/>
            <w:webHidden/>
          </w:rPr>
          <w:fldChar w:fldCharType="separate"/>
        </w:r>
        <w:r w:rsidR="007054D9">
          <w:rPr>
            <w:noProof/>
            <w:webHidden/>
          </w:rPr>
          <w:t>189</w:t>
        </w:r>
        <w:r w:rsidR="002A340A">
          <w:rPr>
            <w:noProof/>
            <w:webHidden/>
          </w:rPr>
          <w:fldChar w:fldCharType="end"/>
        </w:r>
      </w:hyperlink>
    </w:p>
    <w:p w:rsidR="007054D9" w:rsidRDefault="00CA0298">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007054D9" w:rsidRPr="00D8221F">
          <w:rPr>
            <w:rStyle w:val="Hipercze"/>
            <w:rFonts w:ascii="MyriadPro-Bold" w:eastAsia="Times New Roman" w:hAnsi="MyriadPro-Bold" w:cs="MyriadPro-Bold"/>
            <w:b/>
            <w:noProof/>
          </w:rPr>
          <w:t>X POMOC TECHNICZNA</w:t>
        </w:r>
        <w:r w:rsidR="007054D9">
          <w:rPr>
            <w:noProof/>
            <w:webHidden/>
          </w:rPr>
          <w:tab/>
        </w:r>
        <w:r w:rsidR="002A340A">
          <w:rPr>
            <w:noProof/>
            <w:webHidden/>
          </w:rPr>
          <w:fldChar w:fldCharType="begin"/>
        </w:r>
        <w:r w:rsidR="007054D9">
          <w:rPr>
            <w:noProof/>
            <w:webHidden/>
          </w:rPr>
          <w:instrText xml:space="preserve"> PAGEREF _Toc53388657 \h </w:instrText>
        </w:r>
        <w:r w:rsidR="002A340A">
          <w:rPr>
            <w:noProof/>
            <w:webHidden/>
          </w:rPr>
        </w:r>
        <w:r w:rsidR="002A340A">
          <w:rPr>
            <w:noProof/>
            <w:webHidden/>
          </w:rPr>
          <w:fldChar w:fldCharType="separate"/>
        </w:r>
        <w:r w:rsidR="007054D9">
          <w:rPr>
            <w:noProof/>
            <w:webHidden/>
          </w:rPr>
          <w:t>195</w:t>
        </w:r>
        <w:r w:rsidR="002A340A">
          <w:rPr>
            <w:noProof/>
            <w:webHidden/>
          </w:rPr>
          <w:fldChar w:fldCharType="end"/>
        </w:r>
      </w:hyperlink>
    </w:p>
    <w:p w:rsidR="007054D9" w:rsidRDefault="00CA0298">
      <w:pPr>
        <w:pStyle w:val="Spistreci3"/>
        <w:tabs>
          <w:tab w:val="right" w:leader="dot" w:pos="9062"/>
        </w:tabs>
        <w:rPr>
          <w:rFonts w:asciiTheme="minorHAnsi" w:eastAsiaTheme="minorEastAsia" w:hAnsiTheme="minorHAnsi" w:cstheme="minorBidi"/>
          <w:noProof/>
        </w:rPr>
      </w:pPr>
      <w:hyperlink w:anchor="_Toc53388658" w:history="1">
        <w:r w:rsidR="007054D9" w:rsidRPr="00D8221F">
          <w:rPr>
            <w:rStyle w:val="Hipercze"/>
            <w:rFonts w:ascii="Myriad Pro" w:hAnsi="Myriad Pro"/>
            <w:noProof/>
          </w:rPr>
          <w:t>10.1 Wsparcie procesów zarządzania i wdrażania oraz działań informacyjno-promocyjnych RPO WZ</w:t>
        </w:r>
        <w:r w:rsidR="007054D9">
          <w:rPr>
            <w:noProof/>
            <w:webHidden/>
          </w:rPr>
          <w:tab/>
        </w:r>
        <w:r w:rsidR="002A340A">
          <w:rPr>
            <w:noProof/>
            <w:webHidden/>
          </w:rPr>
          <w:fldChar w:fldCharType="begin"/>
        </w:r>
        <w:r w:rsidR="007054D9">
          <w:rPr>
            <w:noProof/>
            <w:webHidden/>
          </w:rPr>
          <w:instrText xml:space="preserve"> PAGEREF _Toc53388658 \h </w:instrText>
        </w:r>
        <w:r w:rsidR="002A340A">
          <w:rPr>
            <w:noProof/>
            <w:webHidden/>
          </w:rPr>
        </w:r>
        <w:r w:rsidR="002A340A">
          <w:rPr>
            <w:noProof/>
            <w:webHidden/>
          </w:rPr>
          <w:fldChar w:fldCharType="separate"/>
        </w:r>
        <w:r w:rsidR="007054D9">
          <w:rPr>
            <w:noProof/>
            <w:webHidden/>
          </w:rPr>
          <w:t>197</w:t>
        </w:r>
        <w:r w:rsidR="002A340A">
          <w:rPr>
            <w:noProof/>
            <w:webHidden/>
          </w:rPr>
          <w:fldChar w:fldCharType="end"/>
        </w:r>
      </w:hyperlink>
    </w:p>
    <w:p w:rsidR="008F6FC0" w:rsidRPr="0059042E" w:rsidRDefault="002A340A" w:rsidP="00CD5392">
      <w:pPr>
        <w:spacing w:after="200"/>
        <w:rPr>
          <w:rFonts w:cs="Times New Roman"/>
        </w:rPr>
      </w:pPr>
      <w:r w:rsidRPr="0059042E">
        <w:rPr>
          <w:rFonts w:cs="Times New Roman"/>
          <w:b/>
          <w:bCs/>
          <w:highlight w:val="lightGray"/>
        </w:rPr>
        <w:fldChar w:fldCharType="end"/>
      </w:r>
    </w:p>
    <w:p w:rsidR="008F6FC0" w:rsidRDefault="008F6FC0" w:rsidP="00CD5392">
      <w:pPr>
        <w:pStyle w:val="Nagwek1"/>
        <w:rPr>
          <w:rFonts w:ascii="Myriad Pro" w:hAnsi="Myriad Pro"/>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1" w:name="_Toc415065972"/>
    </w:p>
    <w:bookmarkEnd w:id="1"/>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930869" w:rsidP="008A1E35">
      <w:pPr>
        <w:jc w:val="center"/>
      </w:pPr>
      <w:r>
        <w:rPr>
          <w:noProof/>
          <w:lang w:eastAsia="pl-PL"/>
        </w:rPr>
        <w:drawing>
          <wp:inline distT="0" distB="0" distL="0" distR="0" wp14:anchorId="20F91A09" wp14:editId="0F6894B4">
            <wp:extent cx="1892300" cy="1879600"/>
            <wp:effectExtent l="0" t="0" r="1270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2" w:name="_Toc430759012"/>
            <w:bookmarkStart w:id="3" w:name="_Toc53388629"/>
            <w:r w:rsidRPr="00DC7E82">
              <w:rPr>
                <w:rFonts w:ascii="MyriadPro-Bold" w:eastAsia="Times New Roman" w:hAnsi="MyriadPro-Bold" w:cs="MyriadPro-Bold"/>
                <w:b/>
                <w:color w:val="FFFFFF"/>
                <w:sz w:val="16"/>
                <w:szCs w:val="16"/>
                <w:lang w:eastAsia="pl-PL"/>
              </w:rPr>
              <w:t>VI RYNEK PRACY</w:t>
            </w:r>
            <w:bookmarkEnd w:id="2"/>
            <w:bookmarkEnd w:id="3"/>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będą również dotyczyły zwiększenia dostępu do opieki nad dziećmi do lat 3 oraz inne działania umożliwiające godzenie życia zawodowego </w:t>
            </w:r>
            <w:r w:rsidRPr="000D5CDC">
              <w:rPr>
                <w:rFonts w:eastAsia="Times New Roman" w:cs="Times New Roman"/>
                <w:color w:val="000000"/>
                <w:lang w:eastAsia="pl-PL"/>
              </w:rPr>
              <w:lastRenderedPageBreak/>
              <w:t>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outplacement,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E95846">
            <w:pPr>
              <w:spacing w:line="240" w:lineRule="auto"/>
              <w:jc w:val="center"/>
              <w:rPr>
                <w:rFonts w:eastAsia="Times New Roman" w:cs="Times New Roman"/>
                <w:color w:val="000000"/>
                <w:lang w:eastAsia="pl-PL"/>
              </w:rPr>
            </w:pPr>
            <w:r>
              <w:rPr>
                <w:rFonts w:eastAsia="Times New Roman" w:cs="Times New Roman"/>
                <w:color w:val="000000"/>
                <w:lang w:eastAsia="pl-PL"/>
              </w:rPr>
              <w:t> </w:t>
            </w:r>
            <w:r w:rsidR="00E95846">
              <w:rPr>
                <w:rFonts w:eastAsia="Times New Roman" w:cs="Times New Roman"/>
                <w:color w:val="000000"/>
                <w:lang w:eastAsia="pl-PL"/>
              </w:rPr>
              <w:t>  144 000 000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111142"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4" w:name="_Toc437598432"/>
            <w:bookmarkStart w:id="5" w:name="_Toc53388630"/>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4"/>
            <w:bookmarkEnd w:id="5"/>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Przedsiębiorcy z sektora mikro, małych i średnich</w:t>
            </w:r>
            <w:r w:rsidR="001C55D8">
              <w:rPr>
                <w:rFonts w:cs="Times New Roman"/>
              </w:rPr>
              <w:t xml:space="preserve">oraz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35 400 000</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prowadzących działalność w obszarze inteligentnych specjalizacji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pracowników w wieku powyżej 50 roku życia, pracowników o niskich kwalifikacjach oraz przedsiębiorstw wysokiego wzrostu, dla których  nie </w:t>
            </w:r>
            <w:r w:rsidRPr="00111142">
              <w:rPr>
                <w:rFonts w:eastAsia="Times New Roman"/>
                <w:szCs w:val="20"/>
                <w:lang w:eastAsia="pl-PL"/>
              </w:rPr>
              <w:lastRenderedPageBreak/>
              <w:t>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którzy uzyskali wsparcie w postaci analizy potrzeb rozwojowych w ramach działania 2.2 PO WER,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217F0" w:rsidRPr="00111142" w:rsidRDefault="00D217F0"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przedsiębiorców prowadzących działalność gospodarczą na terenie miast średnich oraz miast średnich tracących funkje społeczno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żych przedsiebiorstw</w:t>
            </w:r>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może przekroczć</w:t>
            </w:r>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rsidTr="00DD5B25">
        <w:trPr>
          <w:trHeight w:val="390"/>
        </w:trPr>
        <w:tc>
          <w:tcPr>
            <w:tcW w:w="851" w:type="dxa"/>
            <w:vMerge w:val="restart"/>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75"/>
        </w:trPr>
        <w:tc>
          <w:tcPr>
            <w:tcW w:w="851" w:type="dxa"/>
            <w:vMerge w:val="restart"/>
            <w:shd w:val="clear" w:color="auto" w:fill="auto"/>
            <w:noWrap/>
          </w:tcPr>
          <w:p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rsidTr="00DD5B25">
        <w:trPr>
          <w:trHeight w:val="375"/>
        </w:trPr>
        <w:tc>
          <w:tcPr>
            <w:tcW w:w="851" w:type="dxa"/>
            <w:vMerge/>
            <w:tcBorders>
              <w:right w:val="single" w:sz="4" w:space="0" w:color="auto"/>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7" w:name="_Toc437598433"/>
            <w:bookmarkStart w:id="8" w:name="_Toc53388631"/>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7"/>
            <w:bookmarkEnd w:id="8"/>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391BE8" w:rsidRPr="004B7ECB" w:rsidRDefault="00391BE8" w:rsidP="00BB6C3F">
            <w:pPr>
              <w:spacing w:before="60" w:after="60" w:line="240" w:lineRule="auto"/>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9" w:name="_Toc437598434"/>
            <w:bookmarkStart w:id="10" w:name="_Toc53388632"/>
            <w:r w:rsidRPr="004B7ECB">
              <w:rPr>
                <w:rFonts w:eastAsia="Times New Roman" w:cs="Times New Roman"/>
                <w:bCs/>
                <w:color w:val="000000"/>
                <w:lang w:eastAsia="pl-PL"/>
              </w:rPr>
              <w:lastRenderedPageBreak/>
              <w:t>6.3 Wsparcie dla osób zwolnionych, przewidzianych do zwolnienia lub zagrożonych zwolnieniem z pracy z przyczyn dotyczących zakładu pracy, realizowane w formie tworzenia i wdrażania programów typu outplacement</w:t>
            </w:r>
            <w:bookmarkEnd w:id="9"/>
            <w:bookmarkEnd w:id="10"/>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6.3 Wsparcie dla osób zwolnionych, przewidzianych do zwolnienia lub zagrożonych zwolnieniem z pracy z przyczyn dotyczących zakładu pracy, realizowane w formie tworzenia i wdrażania programów typu outplacement</w:t>
            </w:r>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outplacement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rsidTr="00DD5B25">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111142"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7E5DF8">
            <w:pPr>
              <w:keepNext/>
              <w:keepLines/>
              <w:spacing w:before="200"/>
              <w:outlineLvl w:val="2"/>
              <w:rPr>
                <w:rFonts w:eastAsia="Times New Roman" w:cs="Times New Roman"/>
                <w:color w:val="000000"/>
                <w:lang w:eastAsia="pl-PL"/>
              </w:rPr>
            </w:pPr>
            <w:bookmarkStart w:id="11" w:name="_Toc437598435"/>
            <w:bookmarkStart w:id="12" w:name="_Toc53388633"/>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szkoleniowe</w:t>
            </w:r>
            <w:bookmarkEnd w:id="11"/>
            <w:bookmarkEnd w:id="12"/>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rsidTr="00D06CD8">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rsidTr="00D06CD8">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111142"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odchodzących z rolnictwa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krótkoterminowych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cywilno-prawnych objętych wsparciem w programie </w:t>
                  </w:r>
                  <w:r w:rsidRPr="005E489A">
                    <w:rPr>
                      <w:rFonts w:eastAsia="Times New Roman"/>
                      <w:color w:val="000000"/>
                      <w:lang w:eastAsia="pl-PL"/>
                    </w:rPr>
                    <w:t>[osoby]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w wieku do 30 lat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imigrantów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reemigrantów objętych wsparciem w programie [osoby]</w:t>
                  </w:r>
                  <w:r w:rsidR="00A55EC3" w:rsidRPr="005E489A">
                    <w:rPr>
                      <w:rFonts w:eastAsia="Times New Roman"/>
                      <w:color w:val="000000"/>
                      <w:lang w:eastAsia="pl-PL"/>
                    </w:rPr>
                    <w:t>,</w:t>
                  </w:r>
                </w:p>
                <w:p w:rsidR="00A55EC3" w:rsidRPr="005E489A" w:rsidRDefault="00A55EC3"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FA2871" w:rsidRPr="00111142" w:rsidRDefault="00FA2871" w:rsidP="00FA2871">
            <w:pPr>
              <w:pStyle w:val="Akapitzlist"/>
              <w:numPr>
                <w:ilvl w:val="0"/>
                <w:numId w:val="0"/>
              </w:numPr>
              <w:spacing w:before="120" w:after="40" w:line="240" w:lineRule="auto"/>
              <w:ind w:left="781"/>
              <w:rPr>
                <w:rFonts w:eastAsia="Times New Roman"/>
                <w:lang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 xml:space="preserve">znajdujące się w szczególnie trudnej sytuacji na rynku pracy (tj. osoby w wieku 50 lat i więcej, kobiety, osoby </w:t>
            </w:r>
            <w:r w:rsidRPr="00BC0747">
              <w:rPr>
                <w:rFonts w:eastAsia="Times New Roman"/>
                <w:lang w:eastAsia="pl-PL"/>
              </w:rPr>
              <w:lastRenderedPageBreak/>
              <w:t>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eastAsia="pl-PL"/>
              </w:rPr>
            </w:pPr>
            <w:r w:rsidRPr="00111142">
              <w:rPr>
                <w:rFonts w:eastAsia="Times New Roman"/>
                <w:lang w:eastAsia="pl-PL"/>
              </w:rPr>
              <w:t>Osoby w wieku 30 lat i więce</w:t>
            </w:r>
            <w:r w:rsidR="004C74EA" w:rsidRPr="00111142">
              <w:rPr>
                <w:rFonts w:eastAsia="Times New Roman"/>
                <w:lang w:eastAsia="pl-PL"/>
              </w:rPr>
              <w:t>j zamierzające rozpocząć prowadzenie działalności gospodarczej</w:t>
            </w:r>
            <w:r w:rsidRPr="00111142">
              <w:rPr>
                <w:rFonts w:eastAsia="Times New Roman"/>
                <w:lang w:eastAsia="pl-PL"/>
              </w:rPr>
              <w:t>:</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odchodzące z rolnictwa i ich rodziny,</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 statusie ubogich pracujących,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zatrudnione na umowach krótkoterminowych,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pracujące w ramach umów cywilno – prawnych,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111142"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06CD8">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06CD8">
        <w:trPr>
          <w:trHeight w:val="255"/>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EF1E1B">
              <w:rPr>
                <w:rFonts w:eastAsia="Times New Roman" w:cs="Times New Roman"/>
                <w:lang w:eastAsia="pl-PL"/>
              </w:rPr>
              <w:t xml:space="preserve">4 000 000 </w:t>
            </w:r>
            <w:r w:rsidRPr="00E46543">
              <w:rPr>
                <w:rFonts w:eastAsia="Times New Roman" w:cs="Times New Roman"/>
                <w:lang w:eastAsia="pl-PL"/>
              </w:rPr>
              <w:t>EUR</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Możliwość kierowania wsparcia</w:t>
            </w:r>
            <w:r w:rsidR="00A25D72" w:rsidRPr="00111142">
              <w:rPr>
                <w:rFonts w:eastAsia="Times New Roman"/>
                <w:color w:val="000000"/>
                <w:szCs w:val="20"/>
                <w:lang w:eastAsia="pl-PL"/>
              </w:rPr>
              <w:t xml:space="preserve"> w ramach instrumentów zwrotnych</w:t>
            </w:r>
            <w:r w:rsidRPr="00111142">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eastAsia="pl-PL"/>
              </w:rPr>
              <w:t>wyłączeniem osób młodych do 29 roku życia zarejestrowanych jako bezrobotne, które uzyskują wsparcie za pośrednictwem PUP</w:t>
            </w:r>
            <w:r w:rsidRPr="00111142">
              <w:rPr>
                <w:rFonts w:eastAsia="Times New Roman"/>
                <w:color w:val="000000"/>
                <w:szCs w:val="20"/>
                <w:lang w:eastAsia="pl-PL"/>
              </w:rPr>
              <w:t>.</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Udział bezrobotnych mężczyźn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eastAsia="pl-PL"/>
              </w:rPr>
              <w:t xml:space="preserve">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Wsparcie dla osób zatrudnionych na umowach cywilno-prawnych oraz krótkoterminowych ograniczone jest do ww. osób, których zarobki nie przekraczają </w:t>
            </w:r>
            <w:r w:rsidR="00B03EF1">
              <w:t xml:space="preserve">120% </w:t>
            </w:r>
            <w:r w:rsidRPr="00111142">
              <w:t>minimalnego wynagrodzenia.</w:t>
            </w:r>
          </w:p>
          <w:p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lang w:eastAsia="pl-PL"/>
              </w:rPr>
              <w:t xml:space="preserve">Udział </w:t>
            </w:r>
            <w:r w:rsidR="00BE18F8" w:rsidRPr="00111142">
              <w:rPr>
                <w:rFonts w:eastAsia="Times New Roman"/>
                <w:lang w:eastAsia="pl-PL"/>
              </w:rPr>
              <w:t xml:space="preserve">osób bezrobotnych </w:t>
            </w:r>
            <w:r w:rsidR="005C3E5F" w:rsidRPr="00111142">
              <w:rPr>
                <w:rFonts w:eastAsia="Times New Roman"/>
                <w:lang w:eastAsia="pl-PL"/>
              </w:rPr>
              <w:t>i/</w:t>
            </w:r>
            <w:r w:rsidR="00BE18F8" w:rsidRPr="00111142">
              <w:rPr>
                <w:rFonts w:eastAsia="Times New Roman"/>
                <w:lang w:eastAsia="pl-PL"/>
              </w:rPr>
              <w:t xml:space="preserve">lub biernych zawodowo, które znajdują się w szczególnie trudnej sytuacji na rynku pracy musi stanowić minimum 60% </w:t>
            </w:r>
            <w:r w:rsidRPr="00111142">
              <w:rPr>
                <w:rFonts w:eastAsia="Times New Roman"/>
                <w:color w:val="000000"/>
                <w:lang w:eastAsia="pl-PL"/>
              </w:rPr>
              <w:t>uczestników objętych wsparciem w ramach projektu.</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eastAsia="pl-PL"/>
              </w:rPr>
              <w:t>,</w:t>
            </w:r>
            <w:r w:rsidR="00C91A00" w:rsidRPr="00111142">
              <w:rPr>
                <w:rFonts w:ascii="Arial" w:hAnsi="Arial" w:cs="Arial"/>
                <w:sz w:val="22"/>
              </w:rPr>
              <w:t xml:space="preserve"> </w:t>
            </w:r>
            <w:r w:rsidR="00C91A00" w:rsidRPr="00111142">
              <w:rPr>
                <w:rFonts w:cs="Arial"/>
                <w:bCs/>
                <w:szCs w:val="20"/>
              </w:rPr>
              <w:t xml:space="preserve">przy czym do okresu prowadzenia działalności gospodarczej zalicza się przerwy w jej prowadzeniu </w:t>
            </w:r>
            <w:r w:rsidR="00C91A00" w:rsidRPr="00111142">
              <w:rPr>
                <w:rFonts w:cs="Arial"/>
                <w:bCs/>
                <w:szCs w:val="20"/>
              </w:rPr>
              <w:br/>
              <w:t>z powodu choroby lub korzystania ze świadczenia rehabilitacyjnego</w:t>
            </w:r>
            <w:r w:rsidR="00946701" w:rsidRPr="00111142">
              <w:rPr>
                <w:rFonts w:eastAsia="Times New Roman"/>
                <w:bCs/>
                <w:color w:val="000000"/>
                <w:lang w:eastAsia="pl-PL"/>
              </w:rPr>
              <w:t>;</w:t>
            </w:r>
            <w:r w:rsidR="00946701" w:rsidRPr="00111142">
              <w:rPr>
                <w:rFonts w:eastAsia="Times New Roman"/>
                <w:color w:val="000000"/>
                <w:lang w:eastAsia="pl-PL"/>
              </w:rPr>
              <w:t xml:space="preserve"> ponadto, d</w:t>
            </w:r>
            <w:r w:rsidR="00946701" w:rsidRPr="00111142">
              <w:rPr>
                <w:rFonts w:eastAsia="Times New Roman"/>
                <w:color w:val="000000"/>
                <w:szCs w:val="20"/>
                <w:lang w:eastAsia="pl-PL"/>
              </w:rPr>
              <w:t>ziałalność gospodarcza rozpoczęta w ramach projektu nie może zostać zawieszona w okresie pierwszych 12 miesięcy od dnia wskazanego jako data rozpoczęcia działalności w CEiDG albo KRS.</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zarejestrowana i prowadzona  na terenie województwa zachodniopomorskiego</w:t>
            </w:r>
            <w:r w:rsidR="00D01F0A" w:rsidRPr="00111142">
              <w:rPr>
                <w:rFonts w:eastAsia="Times New Roman"/>
                <w:color w:val="000000"/>
                <w:szCs w:val="20"/>
                <w:lang w:eastAsia="pl-PL"/>
              </w:rPr>
              <w:t>, a jej prowadzenie, w tym zachowanie okresu trwałości, podlega kontroli.</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cs="Arial"/>
                <w:szCs w:val="20"/>
              </w:rPr>
              <w:t>Podmioty wdrażające instrumenty finansowe</w:t>
            </w:r>
            <w:r w:rsidR="00297063">
              <w:rPr>
                <w:rFonts w:cs="Arial"/>
                <w:szCs w:val="20"/>
              </w:rPr>
              <w:t xml:space="preserve"> zarówno w formie zwrotnej jak i bezwrotnej</w:t>
            </w:r>
            <w:r w:rsidRPr="00111142">
              <w:rPr>
                <w:rFonts w:cs="Arial"/>
                <w:szCs w:val="20"/>
              </w:rPr>
              <w:t xml:space="preserve">, w okresie realizacji projektu prowadzą biuro projektu (lub posiadają siedzibę, </w:t>
            </w:r>
            <w:r w:rsidRPr="00111142">
              <w:rPr>
                <w:rFonts w:cs="Arial"/>
                <w:szCs w:val="20"/>
              </w:rPr>
              <w:lastRenderedPageBreak/>
              <w:t>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rsidR="00297063" w:rsidRDefault="00297063" w:rsidP="00297063">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gdy Beneficjenci w typie 2 są jednocześnie Pośrednikami Finansowymi w ramach  typu 1, </w:t>
            </w:r>
            <w:r w:rsidR="00F87263" w:rsidRPr="00E46543">
              <w:rPr>
                <w:rFonts w:eastAsia="Times New Roman"/>
                <w:color w:val="000000"/>
                <w:szCs w:val="20"/>
                <w:lang w:eastAsia="pl-PL"/>
              </w:rPr>
              <w:t>istnieje</w:t>
            </w:r>
            <w:r w:rsidR="003006EC" w:rsidRPr="00E46543">
              <w:rPr>
                <w:rFonts w:eastAsia="Times New Roman"/>
                <w:color w:val="000000"/>
                <w:szCs w:val="20"/>
                <w:lang w:eastAsia="pl-PL"/>
              </w:rPr>
              <w:t xml:space="preserve"> możliwość </w:t>
            </w:r>
            <w:r w:rsidRPr="00E46543">
              <w:rPr>
                <w:rFonts w:eastAsia="Times New Roman"/>
                <w:color w:val="000000"/>
                <w:szCs w:val="20"/>
                <w:lang w:eastAsia="pl-PL"/>
              </w:rPr>
              <w:t>połączenia</w:t>
            </w:r>
            <w:r>
              <w:rPr>
                <w:rFonts w:eastAsia="Times New Roman"/>
                <w:color w:val="000000"/>
                <w:szCs w:val="20"/>
                <w:lang w:eastAsia="pl-PL"/>
              </w:rPr>
              <w:t xml:space="preserve">  wsparcia bezzwrotne</w:t>
            </w:r>
            <w:r w:rsidR="003006EC">
              <w:rPr>
                <w:rFonts w:eastAsia="Times New Roman"/>
                <w:color w:val="000000"/>
                <w:szCs w:val="20"/>
                <w:lang w:eastAsia="pl-PL"/>
              </w:rPr>
              <w:t>go</w:t>
            </w:r>
            <w:r>
              <w:rPr>
                <w:rFonts w:eastAsia="Times New Roman"/>
                <w:color w:val="000000"/>
                <w:szCs w:val="20"/>
                <w:lang w:eastAsia="pl-PL"/>
              </w:rPr>
              <w:t xml:space="preserve"> (dostępne w ramach typu 2) ze wsparciem zwrotnym (pożyczki dostępne w ramach typu 1) </w:t>
            </w:r>
            <w:r w:rsidRPr="004A5520">
              <w:rPr>
                <w:rFonts w:eastAsia="Times New Roman"/>
                <w:color w:val="000000"/>
                <w:szCs w:val="20"/>
                <w:lang w:eastAsia="pl-PL"/>
              </w:rPr>
              <w:t xml:space="preserve">w odniesieniu do pojedynczego uczestnika projektu </w:t>
            </w:r>
            <w:r>
              <w:rPr>
                <w:rFonts w:eastAsia="Times New Roman"/>
                <w:color w:val="000000"/>
                <w:szCs w:val="20"/>
                <w:lang w:eastAsia="pl-PL"/>
              </w:rPr>
              <w:t xml:space="preserve">zgodnie z </w:t>
            </w:r>
            <w:r w:rsidR="00AF186B">
              <w:rPr>
                <w:rFonts w:eastAsia="Times New Roman"/>
                <w:color w:val="000000"/>
                <w:szCs w:val="20"/>
                <w:lang w:eastAsia="pl-PL"/>
              </w:rPr>
              <w:t xml:space="preserve">właściwym Regulaminem konkursu, w tym w szczególności </w:t>
            </w:r>
            <w:r>
              <w:rPr>
                <w:rFonts w:eastAsia="Times New Roman"/>
                <w:color w:val="000000"/>
                <w:szCs w:val="20"/>
                <w:lang w:eastAsia="pl-PL"/>
              </w:rPr>
              <w:t>pod warunkiem</w:t>
            </w:r>
            <w:r w:rsidRPr="004A5520">
              <w:rPr>
                <w:rFonts w:eastAsia="Times New Roman"/>
                <w:color w:val="000000"/>
                <w:szCs w:val="20"/>
                <w:lang w:eastAsia="pl-PL"/>
              </w:rPr>
              <w:t>, że nie wystąpi podwójne finansowanie</w:t>
            </w:r>
            <w:r w:rsidR="00AF186B">
              <w:rPr>
                <w:rFonts w:eastAsia="Times New Roman"/>
                <w:color w:val="000000"/>
                <w:szCs w:val="20"/>
                <w:lang w:eastAsia="pl-PL"/>
              </w:rPr>
              <w:t xml:space="preserve"> wydatków</w:t>
            </w:r>
            <w:r>
              <w:rPr>
                <w:rFonts w:eastAsia="Times New Roman"/>
                <w:color w:val="000000"/>
                <w:szCs w:val="20"/>
                <w:lang w:eastAsia="pl-PL"/>
              </w:rPr>
              <w:t>. Wówczas p</w:t>
            </w:r>
            <w:r w:rsidRPr="004A5520">
              <w:rPr>
                <w:rFonts w:eastAsia="Times New Roman"/>
                <w:color w:val="000000"/>
                <w:szCs w:val="20"/>
                <w:lang w:eastAsia="pl-PL"/>
              </w:rPr>
              <w:t>rzez uczestnika projektu rozumie się również ostatecznego odbiorcę w zakresie instrumentów finansowych</w:t>
            </w:r>
            <w:r>
              <w:rPr>
                <w:rFonts w:eastAsia="Times New Roman"/>
                <w:color w:val="000000"/>
                <w:szCs w:val="20"/>
                <w:lang w:eastAsia="pl-PL"/>
              </w:rPr>
              <w:t>.</w:t>
            </w:r>
          </w:p>
          <w:p w:rsidR="00297063" w:rsidRDefault="00297063" w:rsidP="00AF186B">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projektów realizowanych w ramach typu 2 przez usługi biznesowe należy rozumieć usługi </w:t>
            </w:r>
            <w:r w:rsidRPr="000946C8">
              <w:rPr>
                <w:rFonts w:eastAsia="Times New Roman"/>
                <w:color w:val="000000"/>
                <w:szCs w:val="20"/>
                <w:lang w:eastAsia="pl-PL"/>
              </w:rPr>
              <w:t>służ</w:t>
            </w:r>
            <w:r>
              <w:rPr>
                <w:rFonts w:eastAsia="Times New Roman"/>
                <w:color w:val="000000"/>
                <w:szCs w:val="20"/>
                <w:lang w:eastAsia="pl-PL"/>
              </w:rPr>
              <w:t>ące</w:t>
            </w:r>
            <w:r w:rsidRPr="000946C8">
              <w:rPr>
                <w:rFonts w:eastAsia="Times New Roman"/>
                <w:color w:val="000000"/>
                <w:szCs w:val="20"/>
                <w:lang w:eastAsia="pl-PL"/>
              </w:rPr>
              <w:t xml:space="preserve"> </w:t>
            </w:r>
            <w:r>
              <w:rPr>
                <w:rFonts w:eastAsia="Times New Roman"/>
                <w:color w:val="000000"/>
                <w:szCs w:val="20"/>
                <w:lang w:eastAsia="pl-PL"/>
              </w:rPr>
              <w:t>wsparciu</w:t>
            </w:r>
            <w:r w:rsidRPr="000946C8">
              <w:rPr>
                <w:rFonts w:eastAsia="Times New Roman"/>
                <w:color w:val="000000"/>
                <w:szCs w:val="20"/>
                <w:lang w:eastAsia="pl-PL"/>
              </w:rPr>
              <w:t xml:space="preserve"> prowadzenia działalności</w:t>
            </w:r>
            <w:r>
              <w:rPr>
                <w:rFonts w:eastAsia="Times New Roman"/>
                <w:color w:val="000000"/>
                <w:szCs w:val="20"/>
                <w:lang w:eastAsia="pl-PL"/>
              </w:rPr>
              <w:t xml:space="preserve"> gospodarczej uczestnika projektu. Do usług biznesowych </w:t>
            </w:r>
            <w:r w:rsidR="002F1503">
              <w:rPr>
                <w:rFonts w:eastAsia="Times New Roman"/>
                <w:color w:val="000000"/>
                <w:szCs w:val="20"/>
                <w:lang w:eastAsia="pl-PL"/>
              </w:rPr>
              <w:t>należą</w:t>
            </w:r>
            <w:r w:rsidR="00AF186B">
              <w:rPr>
                <w:rFonts w:eastAsia="Times New Roman"/>
                <w:color w:val="000000"/>
                <w:szCs w:val="20"/>
                <w:lang w:eastAsia="pl-PL"/>
              </w:rPr>
              <w:t xml:space="preserve"> m.in</w:t>
            </w:r>
            <w:r>
              <w:rPr>
                <w:rFonts w:eastAsia="Times New Roman"/>
                <w:color w:val="000000"/>
                <w:szCs w:val="20"/>
                <w:lang w:eastAsia="pl-PL"/>
              </w:rPr>
              <w:t>: d</w:t>
            </w:r>
            <w:r w:rsidRPr="000946C8">
              <w:rPr>
                <w:rFonts w:eastAsia="Times New Roman"/>
                <w:color w:val="000000"/>
                <w:szCs w:val="20"/>
                <w:lang w:eastAsia="pl-PL"/>
              </w:rPr>
              <w:t>oradztwo w zakresie prowadzenia utworzonej działalności gospodarczej, w tym doradztwo prawne</w:t>
            </w:r>
            <w:r>
              <w:rPr>
                <w:rFonts w:eastAsia="Times New Roman"/>
                <w:color w:val="000000"/>
                <w:szCs w:val="20"/>
                <w:lang w:eastAsia="pl-PL"/>
              </w:rPr>
              <w:t xml:space="preserve">; </w:t>
            </w:r>
            <w:r w:rsidRPr="000946C8">
              <w:rPr>
                <w:rFonts w:eastAsia="Times New Roman"/>
                <w:color w:val="000000"/>
                <w:szCs w:val="20"/>
                <w:lang w:eastAsia="pl-PL"/>
              </w:rPr>
              <w:t>prowadzenie obsługi księgowej utworzonej działalności gospodarcze</w:t>
            </w:r>
            <w:r>
              <w:rPr>
                <w:rFonts w:eastAsia="Times New Roman"/>
                <w:color w:val="000000"/>
                <w:szCs w:val="20"/>
                <w:lang w:eastAsia="pl-PL"/>
              </w:rPr>
              <w:t>j; u</w:t>
            </w:r>
            <w:r w:rsidRPr="000946C8">
              <w:rPr>
                <w:rFonts w:eastAsia="Times New Roman"/>
                <w:color w:val="000000"/>
                <w:szCs w:val="20"/>
                <w:lang w:eastAsia="pl-PL"/>
              </w:rPr>
              <w:t>sługi informatyczne, w tym założenie, obsługa i utrzymanie poczty elektronicznej oraz podstawowej strony internetowej dotyczącej prowadzonej działalności gospodarczej</w:t>
            </w:r>
            <w:r>
              <w:rPr>
                <w:rFonts w:eastAsia="Times New Roman"/>
                <w:color w:val="000000"/>
                <w:szCs w:val="20"/>
                <w:lang w:eastAsia="pl-PL"/>
              </w:rPr>
              <w:t>; u</w:t>
            </w:r>
            <w:r w:rsidRPr="000946C8">
              <w:rPr>
                <w:rFonts w:eastAsia="Times New Roman"/>
                <w:color w:val="000000"/>
                <w:szCs w:val="20"/>
                <w:lang w:eastAsia="pl-PL"/>
              </w:rPr>
              <w:t xml:space="preserve">sługi związane z organizacją, administrowaniem i utrzymaniem biura </w:t>
            </w:r>
            <w:r>
              <w:rPr>
                <w:rFonts w:eastAsia="Times New Roman"/>
                <w:color w:val="000000"/>
                <w:szCs w:val="20"/>
                <w:lang w:eastAsia="pl-PL"/>
              </w:rPr>
              <w:t>(</w:t>
            </w:r>
            <w:r w:rsidRPr="000946C8">
              <w:rPr>
                <w:rFonts w:eastAsia="Times New Roman"/>
                <w:color w:val="000000"/>
                <w:szCs w:val="20"/>
                <w:lang w:eastAsia="pl-PL"/>
              </w:rPr>
              <w:t>wirtualnego</w:t>
            </w:r>
            <w:r>
              <w:rPr>
                <w:rFonts w:eastAsia="Times New Roman"/>
                <w:color w:val="000000"/>
                <w:szCs w:val="20"/>
                <w:lang w:eastAsia="pl-PL"/>
              </w:rPr>
              <w:t>); u</w:t>
            </w:r>
            <w:r w:rsidRPr="000946C8">
              <w:rPr>
                <w:rFonts w:eastAsia="Times New Roman"/>
                <w:color w:val="000000"/>
                <w:szCs w:val="20"/>
                <w:lang w:eastAsia="pl-PL"/>
              </w:rPr>
              <w:t>sługi marketingowe, w tym promocja utworzonych przez uczestników działalności gospodarcz</w:t>
            </w:r>
            <w:r>
              <w:rPr>
                <w:rFonts w:eastAsia="Times New Roman"/>
                <w:color w:val="000000"/>
                <w:szCs w:val="20"/>
                <w:lang w:eastAsia="pl-PL"/>
              </w:rPr>
              <w:t>ych</w:t>
            </w:r>
            <w:r w:rsidRPr="000946C8">
              <w:rPr>
                <w:rFonts w:eastAsia="Times New Roman"/>
                <w:color w:val="000000"/>
                <w:szCs w:val="20"/>
                <w:lang w:eastAsia="pl-PL"/>
              </w:rPr>
              <w:t>.</w:t>
            </w:r>
          </w:p>
          <w:p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eastAsia="pl-PL"/>
              </w:rPr>
            </w:pP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 ramach typu projektu 1 transzowanie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111142"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DD5B25">
            <w:pPr>
              <w:spacing w:before="120" w:after="40" w:line="240" w:lineRule="auto"/>
              <w:rPr>
                <w:rFonts w:eastAsia="Times New Roman" w:cs="Times New Roman"/>
                <w:color w:val="000000"/>
                <w:lang w:eastAsia="pl-PL"/>
              </w:rPr>
            </w:pPr>
          </w:p>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rsidTr="00D06CD8">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pracujące w ramach umów cywilno – prawnych,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bookmarkStart w:id="13" w:name="_Hlk9495213"/>
            <w:r w:rsidRPr="00111142">
              <w:rPr>
                <w:rFonts w:eastAsia="Times New Roman"/>
                <w:lang w:eastAsia="pl-PL"/>
              </w:rPr>
              <w:t>- Reemigranci i imigranci,</w:t>
            </w:r>
          </w:p>
          <w:bookmarkEnd w:id="13"/>
          <w:p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4" w:name="_Toc437598436"/>
            <w:bookmarkStart w:id="15" w:name="_Toc53388634"/>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4"/>
            <w:bookmarkEnd w:id="15"/>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lastRenderedPageBreak/>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odchodzących z rolnictwa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krótkoterminowych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cywilno-prawnych objętych wsparciem w programie </w:t>
            </w:r>
            <w:r w:rsidRPr="00A462B3">
              <w:rPr>
                <w:rFonts w:eastAsia="Times New Roman"/>
                <w:color w:val="000000"/>
                <w:lang w:eastAsia="pl-PL"/>
              </w:rPr>
              <w:t>[osoby]</w:t>
            </w:r>
            <w:r w:rsidR="00D06800">
              <w:rPr>
                <w:rFonts w:eastAsia="Times New Roman"/>
                <w:color w:val="000000"/>
                <w:lang w:eastAsia="pl-PL"/>
              </w:rPr>
              <w:t>.</w:t>
            </w:r>
          </w:p>
          <w:p w:rsidR="00BB6C3F" w:rsidRPr="00386260" w:rsidRDefault="0081435D" w:rsidP="00BB6C3F">
            <w:pPr>
              <w:pStyle w:val="Tekstkomentarza"/>
              <w:numPr>
                <w:ilvl w:val="0"/>
                <w:numId w:val="250"/>
              </w:numPr>
              <w:spacing w:after="120"/>
              <w:rPr>
                <w:rFonts w:ascii="Myriad Pro" w:eastAsia="Times New Roman" w:hAnsi="Myriad Pro"/>
                <w:color w:val="000000"/>
                <w:lang w:eastAsia="pl-PL"/>
              </w:rPr>
            </w:pPr>
            <w:r w:rsidRPr="00386260">
              <w:rPr>
                <w:rFonts w:ascii="Myriad Pro" w:eastAsia="Times New Roman" w:hAnsi="Myriad Pro"/>
                <w:color w:val="000000"/>
                <w:lang w:eastAsia="pl-PL"/>
              </w:rPr>
              <w:t>Liczba miejsc pracy objętych wsparciem z uwagi na skutki COVID-19 [szt]</w:t>
            </w:r>
            <w:r w:rsidR="00DD3BA6">
              <w:rPr>
                <w:rFonts w:ascii="Myriad Pro" w:eastAsia="Times New Roman" w:hAnsi="Myriad Pro"/>
                <w:color w:val="000000"/>
                <w:lang w:eastAsia="pl-PL"/>
              </w:rPr>
              <w:t>.</w:t>
            </w:r>
            <w:r w:rsidRPr="00386260">
              <w:rPr>
                <w:rFonts w:ascii="Myriad Pro" w:eastAsia="Times New Roman" w:hAnsi="Myriad Pro"/>
                <w:color w:val="000000"/>
                <w:lang w:eastAsia="pl-PL"/>
              </w:rPr>
              <w:t xml:space="preserve">] </w:t>
            </w:r>
            <w:r w:rsidR="00D06800">
              <w:rPr>
                <w:rFonts w:ascii="Myriad Pro" w:eastAsia="Times New Roman" w:hAnsi="Myriad Pro"/>
                <w:color w:val="000000"/>
                <w:lang w:eastAsia="pl-PL"/>
              </w:rPr>
              <w:t>.</w:t>
            </w: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kompleksowe i indywidualne pośrednictwo pracy w zakresie wyboru zawodu zgodnego z kwalifikacjami i kompetencjami wspieranej osoby lub poradnictwo zawodowe w zakresie planowania rozwoju kariery zawodowej, w tym podnoszenia lub uzupełniania kompetencji i kwalifikacji </w:t>
            </w:r>
            <w:r w:rsidRPr="004B7ECB">
              <w:rPr>
                <w:rFonts w:eastAsia="ヒラギノ角ゴ Pro W3"/>
                <w:lang w:eastAsia="pl-PL"/>
              </w:rPr>
              <w:lastRenderedPageBreak/>
              <w:t>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111142">
              <w:rPr>
                <w:rFonts w:eastAsia="Times New Roman"/>
                <w:lang w:eastAsia="pl-PL"/>
              </w:rPr>
              <w:lastRenderedPageBreak/>
              <w:t>wsparcie zdobycia doświadczenia zawodowego wymaganego przez pracodawców</w:t>
            </w:r>
            <w:r w:rsidRPr="00111142">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111142">
              <w:rPr>
                <w:rFonts w:eastAsia="ヒラギノ角ゴ Pro W3"/>
                <w:color w:val="000000"/>
                <w:lang w:eastAsia="pl-PL"/>
              </w:rPr>
              <w:t>wsparcie zatrudnienia osoby u przedsiębiorcy lub innego pracodawcy, stanowiące zachętę do zatrudnienia poprzez refundację wyposażenia lub doposażenia stanowiska,</w:t>
            </w:r>
          </w:p>
          <w:p w:rsidR="00DD5B25" w:rsidRPr="00111142" w:rsidRDefault="00DD5B25" w:rsidP="00210663">
            <w:pPr>
              <w:pStyle w:val="Akapitzlist"/>
              <w:numPr>
                <w:ilvl w:val="0"/>
                <w:numId w:val="10"/>
              </w:numPr>
              <w:tabs>
                <w:tab w:val="clear" w:pos="397"/>
                <w:tab w:val="num" w:pos="853"/>
              </w:tabs>
              <w:ind w:left="711" w:hanging="284"/>
              <w:rPr>
                <w:rFonts w:eastAsia="Times New Roman"/>
                <w:lang w:eastAsia="pl-PL"/>
              </w:rPr>
            </w:pPr>
            <w:r w:rsidRPr="00111142">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color w:val="000000"/>
                <w:lang w:eastAsia="pl-PL"/>
              </w:rPr>
              <w:t>Kompleksowe wsparcie i idywidulana pomoc realizowana zgodnie z zaplanowaną ścieżką wsparcia, osób o statusie ubogich pracujących, odchodzących z rolnictwa</w:t>
            </w:r>
            <w:r w:rsidR="00E70837" w:rsidRPr="00111142">
              <w:rPr>
                <w:rFonts w:eastAsia="ヒラギノ角ゴ Pro W3"/>
                <w:color w:val="000000"/>
                <w:lang w:eastAsia="pl-PL"/>
              </w:rPr>
              <w:t xml:space="preserve"> i ich rodzin</w:t>
            </w:r>
            <w:r w:rsidRPr="00111142">
              <w:rPr>
                <w:rFonts w:eastAsia="ヒラギノ角ゴ Pro W3"/>
                <w:color w:val="000000"/>
                <w:lang w:eastAsia="pl-PL"/>
              </w:rPr>
              <w:t>, zatrudnionych na umowach krótkoterminowych i cywilno-prawnych poprzez:</w:t>
            </w:r>
          </w:p>
          <w:p w:rsidR="000B629C" w:rsidRPr="00111142" w:rsidRDefault="000B629C" w:rsidP="006A5F87">
            <w:pPr>
              <w:pStyle w:val="Akapitzlist"/>
              <w:numPr>
                <w:ilvl w:val="0"/>
                <w:numId w:val="239"/>
              </w:numPr>
              <w:spacing w:before="60" w:after="60" w:line="240" w:lineRule="auto"/>
              <w:rPr>
                <w:rFonts w:eastAsia="Times New Roman"/>
                <w:u w:val="single"/>
                <w:lang w:eastAsia="pl-PL"/>
              </w:rPr>
            </w:pPr>
            <w:r w:rsidRPr="00111142">
              <w:rPr>
                <w:rFonts w:eastAsia="Times New Roman"/>
                <w:lang w:eastAsia="pl-PL"/>
              </w:rPr>
              <w:t>wsparcie oraz pomoc w zakresie określenia ścieżki zawodowej</w:t>
            </w:r>
            <w:r w:rsidR="00390A94">
              <w:rPr>
                <w:rFonts w:eastAsia="Times New Roman"/>
                <w:lang w:eastAsia="pl-PL"/>
              </w:rPr>
              <w:t>:</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111142" w:rsidRDefault="000B629C" w:rsidP="006A5F87">
            <w:pPr>
              <w:pStyle w:val="Akapitzlist"/>
              <w:numPr>
                <w:ilvl w:val="0"/>
                <w:numId w:val="239"/>
              </w:numPr>
              <w:spacing w:before="60" w:after="60" w:line="240" w:lineRule="auto"/>
              <w:rPr>
                <w:rFonts w:eastAsia="Times New Roman"/>
                <w:lang w:eastAsia="pl-PL"/>
              </w:rPr>
            </w:pPr>
            <w:r w:rsidRPr="00111142">
              <w:rPr>
                <w:rFonts w:eastAsia="ヒラギノ角ゴ Pro W3"/>
                <w:color w:val="000000"/>
                <w:lang w:eastAsia="pl-PL"/>
              </w:rPr>
              <w:t>wsparcie</w:t>
            </w:r>
            <w:r w:rsidRPr="00111142">
              <w:rPr>
                <w:rFonts w:eastAsia="Times New Roman"/>
                <w:lang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111142" w:rsidRDefault="00560B8A" w:rsidP="006A5F87">
            <w:pPr>
              <w:pStyle w:val="Akapitzlist"/>
              <w:numPr>
                <w:ilvl w:val="0"/>
                <w:numId w:val="239"/>
              </w:numPr>
              <w:spacing w:before="60" w:after="60" w:line="240" w:lineRule="auto"/>
              <w:rPr>
                <w:rFonts w:eastAsia="Times New Roman"/>
                <w:color w:val="000000"/>
                <w:lang w:eastAsia="pl-PL"/>
              </w:rPr>
            </w:pPr>
            <w:r w:rsidRPr="00111142">
              <w:rPr>
                <w:rFonts w:eastAsia="Times New Roman"/>
                <w:lang w:eastAsia="pl-PL"/>
              </w:rPr>
              <w:t>wsparcie zdobycia doświadczenia zawodowego wymaganego przez pracodawców:</w:t>
            </w:r>
          </w:p>
          <w:p w:rsidR="00560B8A" w:rsidRPr="00111142" w:rsidRDefault="00560B8A" w:rsidP="00560B8A">
            <w:pPr>
              <w:pStyle w:val="Akapitzlist"/>
              <w:numPr>
                <w:ilvl w:val="0"/>
                <w:numId w:val="0"/>
              </w:numPr>
              <w:spacing w:before="60" w:after="60" w:line="240" w:lineRule="auto"/>
              <w:ind w:left="720"/>
              <w:rPr>
                <w:rFonts w:eastAsia="Times New Roman"/>
                <w:color w:val="000000"/>
                <w:lang w:eastAsia="pl-PL"/>
              </w:rPr>
            </w:pPr>
            <w:r w:rsidRPr="00111142">
              <w:rPr>
                <w:rFonts w:eastAsia="Times New Roman"/>
                <w:lang w:eastAsia="pl-PL"/>
              </w:rPr>
              <w:t xml:space="preserve">- </w:t>
            </w:r>
            <w:r w:rsidRPr="00111142">
              <w:rPr>
                <w:rFonts w:eastAsia="ヒラギノ角ゴ Pro W3"/>
                <w:color w:val="000000"/>
                <w:lang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lastRenderedPageBreak/>
              <w:t>stworzenie aplikacji multimedialnej w ramach Open Access (GPS) dostępnej w kilku wariantach językowych.</w:t>
            </w:r>
          </w:p>
          <w:p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prowadzenie kapamnii informacyjno-promocyjnych z wykorzysteniem ogólnodostępnych kanałów przekazu np. internet, citylight, prasa, social media itp.</w:t>
            </w:r>
          </w:p>
          <w:p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BE5715" w:rsidRDefault="00BE5715" w:rsidP="00BE5715">
            <w:pPr>
              <w:tabs>
                <w:tab w:val="left" w:pos="4733"/>
              </w:tabs>
              <w:spacing w:before="120" w:after="40" w:line="240" w:lineRule="auto"/>
            </w:pPr>
            <w:r>
              <w:t>Typ projektów 5:</w:t>
            </w:r>
          </w:p>
          <w:p w:rsidR="00BE5715" w:rsidRDefault="00BE5715" w:rsidP="00BE5715">
            <w:pPr>
              <w:tabs>
                <w:tab w:val="left" w:pos="4733"/>
              </w:tabs>
              <w:spacing w:before="120" w:after="40" w:line="240" w:lineRule="auto"/>
              <w:rPr>
                <w:rFonts w:eastAsia="Times New Roman" w:cs="Times New Roman"/>
                <w:b/>
                <w:bCs/>
                <w:color w:val="000000"/>
                <w:lang w:eastAsia="pl-PL"/>
              </w:rPr>
            </w:pPr>
            <w:r>
              <w:t>Wojewódzki Urząd Pracy w Szczecinie</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zarejestrowane w Powiatowym Urzędzie Pracy jako bezrobotne</w:t>
            </w:r>
            <w:r w:rsidR="00560B8A" w:rsidRPr="000E4B99">
              <w:rPr>
                <w:rFonts w:eastAsia="Times New Roman"/>
                <w:lang w:eastAsia="pl-PL"/>
              </w:rPr>
              <w:t>,</w:t>
            </w:r>
            <w:r w:rsidR="000F4E53" w:rsidRPr="000E4B99">
              <w:rPr>
                <w:rFonts w:eastAsia="Times New Roman"/>
                <w:lang w:eastAsia="pl-PL"/>
              </w:rPr>
              <w:t>w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111142" w:rsidRDefault="000F4E53" w:rsidP="000F4E53">
            <w:pPr>
              <w:pStyle w:val="Akapitzlist"/>
              <w:numPr>
                <w:ilvl w:val="0"/>
                <w:numId w:val="0"/>
              </w:numPr>
              <w:spacing w:before="60" w:after="60" w:line="240" w:lineRule="auto"/>
              <w:ind w:left="286"/>
              <w:rPr>
                <w:rFonts w:eastAsia="Times New Roman"/>
                <w:lang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odchodzące z rolnictwa i ich rodziny,</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 statusie ubogich pracujących,</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zatrudnione na umowach krótkoterminowych,</w:t>
            </w:r>
          </w:p>
          <w:p w:rsidR="000B629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pracujące w ramach umów cywilno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1.</w:t>
            </w:r>
            <w:r w:rsidRPr="00927631">
              <w:rPr>
                <w:rFonts w:eastAsia="Times New Roman" w:cs="Times New Roman"/>
                <w:color w:val="000000"/>
                <w:lang w:eastAsia="pl-PL"/>
              </w:rPr>
              <w:tab/>
              <w:t>Wsparcie skierowane zostanie do następujących osób w wieku aktywności zawodowej:</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lastRenderedPageBreak/>
              <w:t xml:space="preserve">reemigranci i ich rodziny (w tym osoby powracające do kraju z emigracji zarobkowej),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rsidR="00DE6470" w:rsidRDefault="00DE6470" w:rsidP="00DE6470">
            <w:pPr>
              <w:spacing w:before="60" w:after="60" w:line="240" w:lineRule="auto"/>
              <w:rPr>
                <w:rFonts w:eastAsia="Times New Roman" w:cs="Times New Roman"/>
                <w:color w:val="000000"/>
                <w:lang w:eastAsia="pl-PL"/>
              </w:rPr>
            </w:pPr>
          </w:p>
          <w:p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1. Pracownicy (powyżej 30 roku zycia) oraz pracodawcy z podmiot</w:t>
            </w:r>
            <w:r w:rsidR="0057078D" w:rsidRPr="009C21B1">
              <w:rPr>
                <w:rFonts w:eastAsia="Times New Roman"/>
                <w:color w:val="000000"/>
                <w:lang w:eastAsia="pl-PL"/>
              </w:rPr>
              <w:t>ów:</w:t>
            </w:r>
            <w:r w:rsidR="0057078D" w:rsidRPr="009C21B1">
              <w:rPr>
                <w:b/>
                <w:bCs/>
                <w:sz w:val="18"/>
                <w:szCs w:val="18"/>
              </w:rPr>
              <w:t xml:space="preserve"> </w:t>
            </w:r>
          </w:p>
          <w:p w:rsidR="0057078D" w:rsidRPr="009C21B1" w:rsidRDefault="0057078D" w:rsidP="000C19A0">
            <w:pPr>
              <w:pStyle w:val="Akapitzlist"/>
              <w:numPr>
                <w:ilvl w:val="0"/>
                <w:numId w:val="274"/>
              </w:numPr>
              <w:spacing w:after="0" w:line="252" w:lineRule="auto"/>
              <w:contextualSpacing w:val="0"/>
              <w:rPr>
                <w:rFonts w:ascii="Calibri" w:hAnsi="Calibri"/>
                <w:bCs/>
                <w:sz w:val="18"/>
                <w:szCs w:val="18"/>
              </w:rPr>
            </w:pPr>
            <w:r w:rsidRPr="009C21B1">
              <w:rPr>
                <w:bCs/>
                <w:sz w:val="18"/>
                <w:szCs w:val="18"/>
              </w:rPr>
              <w:t xml:space="preserve">Mikro, Mali i Średni przedsiębiorcy w  rozumieniu art. 4 ust. 1 lub 2 ustawy z dnia 6 marca 2018 r. – Prawo przedsiębiorców  </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rsidR="0057078D" w:rsidRPr="009C21B1" w:rsidRDefault="0057078D" w:rsidP="0057078D">
            <w:pPr>
              <w:rPr>
                <w:sz w:val="22"/>
                <w:szCs w:val="22"/>
              </w:rPr>
            </w:pPr>
          </w:p>
          <w:p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Osoby fizyczne (powyżej 30 roku zycia</w:t>
            </w:r>
            <w:r w:rsidR="005A0113" w:rsidRPr="009C21B1">
              <w:rPr>
                <w:bCs/>
                <w:sz w:val="18"/>
                <w:szCs w:val="18"/>
              </w:rPr>
              <w:t>)</w:t>
            </w:r>
            <w:r w:rsidRPr="009C21B1">
              <w:rPr>
                <w:bCs/>
                <w:sz w:val="18"/>
                <w:szCs w:val="18"/>
              </w:rPr>
              <w:t xml:space="preserve"> prowadzące jednoosobową działalność gospodarczą.</w:t>
            </w:r>
          </w:p>
          <w:p w:rsidR="0057078D" w:rsidRDefault="0057078D" w:rsidP="00981437">
            <w:pPr>
              <w:spacing w:before="60" w:after="60" w:line="240" w:lineRule="auto"/>
              <w:ind w:left="720"/>
              <w:rPr>
                <w:rFonts w:eastAsia="Times New Roman" w:cs="Times New Roman"/>
                <w:color w:val="000000"/>
                <w:lang w:eastAsia="pl-PL"/>
              </w:rPr>
            </w:pPr>
          </w:p>
          <w:p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465113">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336F75">
              <w:rPr>
                <w:rFonts w:eastAsia="Times New Roman" w:cs="Times New Roman"/>
                <w:lang w:eastAsia="pl-PL"/>
              </w:rPr>
              <w:t xml:space="preserve"> </w:t>
            </w:r>
            <w:r w:rsidR="00465113">
              <w:rPr>
                <w:rFonts w:eastAsia="Times New Roman" w:cs="Times New Roman"/>
                <w:lang w:eastAsia="pl-PL"/>
              </w:rPr>
              <w:t>  80 660 296</w:t>
            </w:r>
            <w:r w:rsidR="00336F75">
              <w:rPr>
                <w:rFonts w:eastAsia="Times New Roman" w:cs="Times New Roman"/>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57078D" w:rsidRDefault="00DD5B25" w:rsidP="00296893">
            <w:pPr>
              <w:pStyle w:val="Akapitzlist"/>
              <w:numPr>
                <w:ilvl w:val="0"/>
                <w:numId w:val="0"/>
              </w:numPr>
              <w:spacing w:before="40" w:after="120" w:line="240" w:lineRule="auto"/>
              <w:ind w:left="356"/>
              <w:rPr>
                <w:color w:val="000000"/>
                <w:szCs w:val="20"/>
                <w:lang w:eastAsia="pl-PL"/>
              </w:rPr>
            </w:pPr>
          </w:p>
          <w:p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cywilno – prawnych)</w:t>
            </w:r>
            <w:r w:rsidR="00E332AF" w:rsidRPr="00111142">
              <w:rPr>
                <w:rFonts w:cs="Times New Roman"/>
                <w:color w:val="000000"/>
                <w:lang w:eastAsia="pl-PL"/>
              </w:rPr>
              <w:t>.</w:t>
            </w:r>
            <w:r w:rsidRPr="00111142">
              <w:rPr>
                <w:rFonts w:cs="Times New Roman"/>
                <w:color w:val="000000"/>
                <w:lang w:eastAsia="pl-PL"/>
              </w:rPr>
              <w:t xml:space="preserve"> </w:t>
            </w:r>
          </w:p>
          <w:p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lastRenderedPageBreak/>
              <w:t xml:space="preserve">Udział bezrobotnych mężczyźn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przekaraczają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W projektach realizowanych w typie 6 wszystkie podmioty muszą posiadać jednostkę organizacyjną na obszarze województwa zachodniopomorskiego.</w:t>
            </w:r>
            <w:r w:rsidR="00373686" w:rsidRPr="009C21B1">
              <w:rPr>
                <w:rFonts w:cs="Times New Roman"/>
                <w:color w:val="000000"/>
                <w:lang w:eastAsia="pl-PL"/>
              </w:rPr>
              <w:t>Wsparcie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lastRenderedPageBreak/>
              <w:t>Typ projektów 5:</w:t>
            </w:r>
          </w:p>
          <w:p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realiowanych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6" w:name="_Toc437598437"/>
            <w:bookmarkStart w:id="17" w:name="_Toc53388635"/>
            <w:r w:rsidRPr="004B7ECB">
              <w:rPr>
                <w:rFonts w:eastAsia="Times New Roman" w:cs="Times New Roman"/>
                <w:bCs/>
                <w:color w:val="000000"/>
                <w:lang w:eastAsia="pl-PL"/>
              </w:rPr>
              <w:lastRenderedPageBreak/>
              <w:t>6.6 Programy zapewnienia i zwiększenia dostępu do opieki nad dziećmi w wieku do lat 3</w:t>
            </w:r>
            <w:bookmarkEnd w:id="16"/>
            <w:bookmarkEnd w:id="17"/>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111142" w:rsidRDefault="00DD5B25" w:rsidP="00900051">
            <w:pPr>
              <w:pStyle w:val="Akapitzlist"/>
              <w:numPr>
                <w:ilvl w:val="0"/>
                <w:numId w:val="18"/>
              </w:numPr>
              <w:spacing w:before="60" w:after="60" w:line="240" w:lineRule="auto"/>
              <w:ind w:left="356" w:hanging="284"/>
              <w:rPr>
                <w:rFonts w:eastAsia="Times New Roman"/>
                <w:szCs w:val="20"/>
                <w:lang w:eastAsia="pl-PL"/>
              </w:rPr>
            </w:pPr>
            <w:r w:rsidRPr="00111142">
              <w:rPr>
                <w:rFonts w:eastAsia="Times New Roman"/>
                <w:szCs w:val="20"/>
                <w:lang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rsidR="00DD5B25" w:rsidRPr="00111142" w:rsidRDefault="00DD5B25" w:rsidP="00900051">
            <w:pPr>
              <w:pStyle w:val="Akapitzlist"/>
              <w:numPr>
                <w:ilvl w:val="3"/>
                <w:numId w:val="62"/>
              </w:numPr>
              <w:spacing w:before="60" w:after="60" w:line="240" w:lineRule="auto"/>
              <w:ind w:left="356" w:hanging="284"/>
              <w:rPr>
                <w:rFonts w:eastAsia="Times New Roman"/>
                <w:szCs w:val="20"/>
                <w:lang w:eastAsia="pl-PL"/>
              </w:rPr>
            </w:pPr>
            <w:r w:rsidRPr="00111142">
              <w:rPr>
                <w:rFonts w:eastAsia="Times New Roman"/>
                <w:szCs w:val="20"/>
                <w:lang w:eastAsia="pl-PL"/>
              </w:rPr>
              <w:t>dostosowanie pomieszczeń do potrzeb dzieci, w tym do wymogów budowl</w:t>
            </w:r>
            <w:r w:rsidR="004F5524" w:rsidRPr="00111142">
              <w:rPr>
                <w:rFonts w:eastAsia="Times New Roman"/>
                <w:szCs w:val="20"/>
                <w:lang w:eastAsia="pl-PL"/>
              </w:rPr>
              <w:t>a</w:t>
            </w:r>
            <w:r w:rsidRPr="00111142">
              <w:rPr>
                <w:rFonts w:eastAsia="Times New Roman"/>
                <w:szCs w:val="20"/>
                <w:lang w:eastAsia="pl-PL"/>
              </w:rPr>
              <w:t>nych, sanitarno-higienicznych, bezpieczeństwa przeciwpożarowego, organizacja kuchni, stołówek, szatni zgodnie z koncepcją uniwersalnego projektowania itp.</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i montaż wyposażenia (w tym m. in. meble, wyposażenie wypoczynkowe, wyposażenie sanitarne, zabawki)</w:t>
            </w:r>
            <w:r w:rsidR="00CB7C09"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111142" w:rsidRDefault="00DD5B25" w:rsidP="00900051">
            <w:pPr>
              <w:pStyle w:val="Akapitzlist"/>
              <w:numPr>
                <w:ilvl w:val="3"/>
                <w:numId w:val="62"/>
              </w:numPr>
              <w:spacing w:before="60" w:after="60"/>
              <w:ind w:left="356" w:hanging="284"/>
              <w:rPr>
                <w:rFonts w:eastAsia="Times New Roman"/>
                <w:szCs w:val="20"/>
                <w:lang w:eastAsia="pl-PL"/>
              </w:rPr>
            </w:pPr>
            <w:r w:rsidRPr="00111142">
              <w:rPr>
                <w:rFonts w:eastAsia="Times New Roman"/>
                <w:szCs w:val="20"/>
                <w:lang w:eastAsia="pl-PL"/>
              </w:rPr>
              <w:t xml:space="preserve">wyposażenie i montaż placu zabaw wraz z bezpieczną nawierzchnią i ogrodzeniem; </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modyfikacja przestrzeni wspierająca rozwój psychoruchowy i poznawczy dzieci;</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eastAsia="pl-PL"/>
              </w:rPr>
              <w:t>;</w:t>
            </w:r>
          </w:p>
          <w:p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przeszkolenia i zdobycia kwalifikacji dla osób planujących zajęcie się opieką nad dziećmi do lat 3 w formie pracownika żłobka/klubu dziecięcego, opiekuna dziennego.</w:t>
            </w:r>
          </w:p>
          <w:p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podniesienia kwalifikacji sprawujących opiekę nad dziećmi do lat 3 w formie pracownika żłobka/klubu dziecięcego, opiekuna dziennego</w:t>
            </w:r>
            <w:r w:rsidR="007808E5"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 xml:space="preserve">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w:t>
            </w:r>
            <w:r w:rsidRPr="004B7ECB">
              <w:rPr>
                <w:rFonts w:eastAsia="Times New Roman" w:cs="Times New Roman"/>
                <w:color w:val="000000"/>
                <w:lang w:eastAsia="pl-PL"/>
              </w:rPr>
              <w:lastRenderedPageBreak/>
              <w:t>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111142" w:rsidRDefault="00DD5B25" w:rsidP="006A5F87">
            <w:pPr>
              <w:pStyle w:val="Akapitzlist"/>
              <w:numPr>
                <w:ilvl w:val="6"/>
                <w:numId w:val="214"/>
              </w:numPr>
              <w:spacing w:before="120" w:after="40" w:line="240" w:lineRule="auto"/>
            </w:pPr>
            <w:r w:rsidRPr="00111142">
              <w:rPr>
                <w:rFonts w:eastAsia="Times New Roman"/>
                <w:szCs w:val="20"/>
                <w:lang w:eastAsia="pl-PL"/>
              </w:rPr>
              <w:t xml:space="preserve">Osoby bezrobotne </w:t>
            </w:r>
            <w:r w:rsidR="001C42F6" w:rsidRPr="00111142">
              <w:t>pozostające poza rynkiem pracy ze względu na obowiązek opieki nad dziećmi do lat 3, w tym osoby, które przerwały karierę zawodową ze względu na urodzenie dziecka</w:t>
            </w:r>
          </w:p>
          <w:p w:rsidR="00DD5B25" w:rsidRPr="00111142" w:rsidRDefault="001C42F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w:t>
            </w:r>
            <w:r w:rsidR="00DD5B25" w:rsidRPr="00111142">
              <w:rPr>
                <w:rFonts w:eastAsia="Times New Roman"/>
                <w:szCs w:val="20"/>
                <w:lang w:eastAsia="pl-PL"/>
              </w:rPr>
              <w:t>soby bierne zawodowo</w:t>
            </w:r>
            <w:r w:rsidR="00DE34D6" w:rsidRPr="00111142">
              <w:rPr>
                <w:rFonts w:eastAsia="Times New Roman"/>
                <w:szCs w:val="20"/>
                <w:lang w:eastAsia="pl-PL"/>
              </w:rPr>
              <w:t xml:space="preserve"> </w:t>
            </w:r>
            <w:r w:rsidR="00DD5B25" w:rsidRPr="00111142">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Pr="00111142" w:rsidRDefault="00DD5B25"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rsidR="00BD5D22" w:rsidRDefault="0040257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zajmujące się lub planujące zająć się zawodowo opieką nad dziećmi do lat 3.</w:t>
            </w:r>
          </w:p>
          <w:p w:rsidR="002734ED" w:rsidRPr="00111142" w:rsidRDefault="002734ED" w:rsidP="006A5F87">
            <w:pPr>
              <w:pStyle w:val="Akapitzlist"/>
              <w:numPr>
                <w:ilvl w:val="6"/>
                <w:numId w:val="214"/>
              </w:numPr>
              <w:spacing w:before="120" w:after="40" w:line="240" w:lineRule="auto"/>
              <w:rPr>
                <w:rFonts w:eastAsia="Times New Roman"/>
                <w:szCs w:val="20"/>
                <w:lang w:eastAsia="pl-PL"/>
              </w:rPr>
            </w:pPr>
            <w:r>
              <w:rPr>
                <w:rFonts w:eastAsia="Times New Roman"/>
                <w:szCs w:val="20"/>
                <w:lang w:eastAsia="pl-PL"/>
              </w:rPr>
              <w:t>O</w:t>
            </w:r>
            <w:r w:rsidRPr="00CA0390">
              <w:rPr>
                <w:rFonts w:eastAsia="Times New Roman"/>
                <w:szCs w:val="20"/>
                <w:lang w:eastAsia="pl-PL"/>
              </w:rPr>
              <w:t>soby pracujące sprawujące opiekę nad dziećmi do lat 3</w:t>
            </w:r>
            <w:r>
              <w:rPr>
                <w:rFonts w:eastAsia="Times New Roman"/>
                <w:szCs w:val="20"/>
                <w:lang w:eastAsia="pl-PL"/>
              </w:rPr>
              <w:t>.</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 xml:space="preserve">15 850 000 </w:t>
            </w:r>
            <w:r w:rsidR="00336F75">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Pr="005E489A" w:rsidRDefault="00A473FE" w:rsidP="00A473FE">
            <w:pPr>
              <w:pStyle w:val="Tekstkomentarza"/>
            </w:pPr>
            <w:r w:rsidRPr="005E489A">
              <w:t>Typ projektów 1,2 – tryb konkursowy</w:t>
            </w:r>
          </w:p>
          <w:p w:rsidR="00A473FE" w:rsidRPr="005E489A" w:rsidRDefault="00D96A51" w:rsidP="00A473FE">
            <w:pPr>
              <w:pStyle w:val="Tekstkomentarza"/>
            </w:pPr>
            <w:r w:rsidRPr="005E489A">
              <w:t>Typ proj</w:t>
            </w:r>
            <w:r w:rsidR="00A473FE" w:rsidRPr="005E489A">
              <w:t>e</w:t>
            </w:r>
            <w:r w:rsidRPr="005E489A">
              <w:t>k</w:t>
            </w:r>
            <w:r w:rsidR="00A473FE" w:rsidRPr="005E489A">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111142" w:rsidRDefault="00402576" w:rsidP="00725C75">
            <w:pPr>
              <w:ind w:left="72"/>
            </w:pP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Warunki i planowany zakres stosowania cross-financingu (%) (jeśli dotyczy)</w:t>
            </w:r>
          </w:p>
        </w:tc>
      </w:tr>
      <w:tr w:rsidR="00DD5B25" w:rsidRPr="00111142" w:rsidTr="00DD5B25">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rPr>
          <w:trHeight w:val="390"/>
        </w:trPr>
        <w:tc>
          <w:tcPr>
            <w:tcW w:w="851" w:type="dxa"/>
            <w:vMerge w:val="restart"/>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8" w:name="_Toc430759019"/>
            <w:bookmarkStart w:id="19" w:name="_Toc53388636"/>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8"/>
            <w:bookmarkEnd w:id="19"/>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111142" w:rsidRDefault="001052F9" w:rsidP="00900051">
            <w:pPr>
              <w:pStyle w:val="Akapitzlist"/>
              <w:numPr>
                <w:ilvl w:val="3"/>
                <w:numId w:val="62"/>
              </w:numPr>
              <w:spacing w:before="60" w:after="60" w:line="240" w:lineRule="auto"/>
              <w:ind w:left="356" w:hanging="284"/>
              <w:rPr>
                <w:rFonts w:eastAsia="Times New Roman"/>
                <w:lang w:eastAsia="pl-PL"/>
              </w:rPr>
            </w:pPr>
            <w:r w:rsidRPr="00111142">
              <w:rPr>
                <w:rFonts w:eastAsia="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i montaż wyposażenia (w tym m. in. meble, wyposażenie wypoczynkowe, wyposażenie sanitarne, zabawki);</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111142" w:rsidRDefault="001052F9" w:rsidP="00900051">
            <w:pPr>
              <w:pStyle w:val="Akapitzlist"/>
              <w:numPr>
                <w:ilvl w:val="3"/>
                <w:numId w:val="62"/>
              </w:numPr>
              <w:spacing w:before="60" w:after="60"/>
              <w:ind w:left="356" w:hanging="284"/>
              <w:rPr>
                <w:rFonts w:eastAsia="Times New Roman"/>
                <w:lang w:eastAsia="pl-PL"/>
              </w:rPr>
            </w:pPr>
            <w:r w:rsidRPr="00111142">
              <w:rPr>
                <w:rFonts w:eastAsia="Times New Roman"/>
                <w:lang w:eastAsia="pl-PL"/>
              </w:rPr>
              <w:t xml:space="preserve">wyposażenie i montaż placu zabaw wraz z bezpieczną nawierzchnią i ogrodzeniem; </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modyfikacja przestrzeni wspierająca rozwój psychoruchowy i poznawczy dzieci;</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Wsparcie istniejących instytucji opieki nad dziećmi do lat 3 w zakresie wygenerowania dodatkowych miejsc opieki nad dziećmi do lat 3 w instytucji (żłobki i kluby dziecięce).</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 xml:space="preserve">Dostosowanie miejsc opieki nad dziećmi do lat 3 do potrzeb dzieci z niepełnosprawnościami, w tym </w:t>
            </w:r>
            <w:r w:rsidRPr="00111142">
              <w:rPr>
                <w:rFonts w:eastAsia="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Finansowanie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Jednostki samorządu terytorialnego, ich związki i stowarzyszenia, jednostki organizacyjne jst</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4407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850</w:t>
            </w:r>
            <w:r w:rsidR="001052F9" w:rsidRPr="000D5CDC">
              <w:rPr>
                <w:rFonts w:eastAsia="Times New Roman" w:cs="Times New Roman"/>
                <w:color w:val="000000"/>
                <w:lang w:eastAsia="pl-PL"/>
              </w:rPr>
              <w:t> 000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6A5F87">
            <w:pPr>
              <w:pStyle w:val="Akapitzlist"/>
              <w:numPr>
                <w:ilvl w:val="0"/>
                <w:numId w:val="215"/>
              </w:numPr>
              <w:spacing w:before="60" w:after="60" w:line="240" w:lineRule="auto"/>
              <w:ind w:left="356" w:hanging="142"/>
            </w:pPr>
            <w:r w:rsidRPr="00111142">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111142" w:rsidRDefault="001052F9" w:rsidP="006A5F87">
            <w:pPr>
              <w:pStyle w:val="Akapitzlist"/>
              <w:numPr>
                <w:ilvl w:val="0"/>
                <w:numId w:val="215"/>
              </w:numPr>
              <w:spacing w:before="60" w:after="60" w:line="240" w:lineRule="auto"/>
              <w:ind w:left="356" w:hanging="142"/>
            </w:pPr>
            <w:r w:rsidRPr="00111142">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działalności</w:t>
            </w:r>
            <w:r w:rsidRPr="00111142">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111142" w:rsidRDefault="001052F9" w:rsidP="006A5F87">
            <w:pPr>
              <w:pStyle w:val="Akapitzlist"/>
              <w:numPr>
                <w:ilvl w:val="0"/>
                <w:numId w:val="215"/>
              </w:numPr>
              <w:ind w:left="356" w:hanging="142"/>
            </w:pPr>
            <w:r w:rsidRPr="00111142">
              <w:t>Trwałość, utworzonych w ramach projektu miejsc opieki nad dziećmi do lat 3, jest zachowana przez okres co najmniej 2 lat od daty zakończenia realizacji projektu, określonej w umowie o dofinansowanie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w:t>
            </w:r>
            <w:r w:rsidRPr="00111142">
              <w:rPr>
                <w:lang w:eastAsia="pl-PL"/>
              </w:rPr>
              <w:lastRenderedPageBreak/>
              <w:t xml:space="preserve">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0" w:name="_Toc430759020"/>
            <w:bookmarkStart w:id="21" w:name="_Toc53388637"/>
            <w:r w:rsidRPr="001F67DC">
              <w:rPr>
                <w:rFonts w:eastAsia="Times New Roman" w:cs="Times New Roman"/>
                <w:bCs/>
                <w:color w:val="000000"/>
                <w:lang w:eastAsia="pl-PL"/>
              </w:rPr>
              <w:lastRenderedPageBreak/>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0"/>
            <w:bookmarkEnd w:id="21"/>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realizacja usług zdrowotnych niezbędnych do realizacji celów Regionalnego programu zdrowotnego,</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do lekarzy i pielęgniarek POZ,</w:t>
            </w:r>
          </w:p>
          <w:p w:rsidR="00E1524B" w:rsidRPr="0064240F" w:rsidRDefault="00EA5ADC" w:rsidP="006A5F87">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monitoring jakości i celowości podejmowanych działań</w:t>
            </w:r>
            <w:r w:rsidR="007F3AB6" w:rsidRPr="0064240F">
              <w:rPr>
                <w:rFonts w:eastAsia="Times New Roman"/>
                <w:szCs w:val="20"/>
                <w:lang w:eastAsia="pl-PL"/>
              </w:rPr>
              <w:t>, ewaluacja programu zdrowotnego</w:t>
            </w:r>
            <w:r w:rsidR="007F3AB6" w:rsidRPr="0064240F">
              <w:rPr>
                <w:rStyle w:val="Odwoanieprzypisudolnego"/>
                <w:rFonts w:eastAsia="Times New Roman"/>
                <w:szCs w:val="20"/>
                <w:lang w:eastAsia="pl-PL"/>
              </w:rPr>
              <w:footnoteReference w:id="11"/>
            </w:r>
          </w:p>
          <w:p w:rsidR="005D5616" w:rsidRPr="0064240F" w:rsidRDefault="00E1524B" w:rsidP="00CE5D7A">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zakup aparatury i sprzętu medycznego oraz wykonanie innych inwestycji koniecznych do realizacji zadań wynikających z realizowanego Regionalnego Programu Zdrowotnego</w:t>
            </w:r>
            <w:r w:rsidRPr="0064240F">
              <w:rPr>
                <w:rFonts w:eastAsia="Times New Roman"/>
                <w:lang w:eastAsia="pl-PL"/>
              </w:rPr>
              <w:t xml:space="preserve">) </w:t>
            </w:r>
          </w:p>
          <w:p w:rsidR="008517D7" w:rsidRPr="0064240F" w:rsidRDefault="00E1524B">
            <w:pPr>
              <w:pStyle w:val="Akapitzlist"/>
              <w:numPr>
                <w:ilvl w:val="0"/>
                <w:numId w:val="220"/>
              </w:numPr>
              <w:spacing w:before="120" w:after="0" w:line="240" w:lineRule="auto"/>
              <w:jc w:val="both"/>
              <w:rPr>
                <w:rFonts w:eastAsia="Times New Roman"/>
                <w:lang w:eastAsia="pl-PL"/>
              </w:rPr>
            </w:pPr>
            <w:r w:rsidRPr="0064240F">
              <w:rPr>
                <w:rFonts w:eastAsia="Times New Roman"/>
                <w:lang w:eastAsia="pl-PL"/>
              </w:rPr>
              <w:t xml:space="preserve">prowadzenie działań informacyjno - promocyjnych mających na celu wdrożenie Regionalnego Programu </w:t>
            </w:r>
            <w:r w:rsidR="00794619" w:rsidRPr="0064240F">
              <w:t>Zdrowotnego</w:t>
            </w:r>
            <w:r w:rsidR="005D5616" w:rsidRPr="0064240F">
              <w:rPr>
                <w:rStyle w:val="Odwoanieprzypisudolnego"/>
                <w:rFonts w:eastAsia="Times New Roman"/>
                <w:lang w:eastAsia="pl-PL"/>
              </w:rPr>
              <w:footnoteReference w:id="12"/>
            </w:r>
          </w:p>
          <w:p w:rsidR="00EA5ADC" w:rsidRPr="0064240F" w:rsidRDefault="00EA5ADC" w:rsidP="00E1524B">
            <w:pPr>
              <w:pStyle w:val="Akapitzlist"/>
              <w:numPr>
                <w:ilvl w:val="0"/>
                <w:numId w:val="0"/>
              </w:numPr>
              <w:spacing w:before="120" w:after="60" w:line="240" w:lineRule="auto"/>
              <w:ind w:left="356"/>
              <w:jc w:val="both"/>
              <w:rPr>
                <w:rFonts w:eastAsia="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 xml:space="preserve">realizacja usług zdrowotnych niezbędnych do realizacji celów Regionalnego </w:t>
            </w:r>
            <w:r w:rsidR="00885556" w:rsidRPr="0064240F">
              <w:rPr>
                <w:rFonts w:eastAsia="Times New Roman"/>
                <w:szCs w:val="20"/>
                <w:lang w:eastAsia="pl-PL"/>
              </w:rPr>
              <w:t>P</w:t>
            </w:r>
            <w:r w:rsidRPr="0064240F">
              <w:rPr>
                <w:rFonts w:eastAsia="Times New Roman"/>
                <w:szCs w:val="20"/>
                <w:lang w:eastAsia="pl-PL"/>
              </w:rPr>
              <w:t xml:space="preserve">rogramu </w:t>
            </w:r>
            <w:r w:rsidR="00885556" w:rsidRPr="0064240F">
              <w:rPr>
                <w:rFonts w:eastAsia="Times New Roman"/>
                <w:szCs w:val="20"/>
                <w:lang w:eastAsia="pl-PL"/>
              </w:rPr>
              <w:t>Z</w:t>
            </w:r>
            <w:r w:rsidRPr="0064240F">
              <w:rPr>
                <w:rFonts w:eastAsia="Times New Roman"/>
                <w:szCs w:val="20"/>
                <w:lang w:eastAsia="pl-PL"/>
              </w:rPr>
              <w:t>drowotnego,</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realizacja turnusów rehabilitacyjnych,</w:t>
            </w:r>
          </w:p>
          <w:p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lang w:eastAsia="pl-PL"/>
              </w:rPr>
              <w:t>prowadzenie działań informacyjno - promocyjnych mających na celu wdrożenie Regionalnego Programu Zdrowotnego</w:t>
            </w:r>
            <w:r w:rsidR="00715BFF" w:rsidRPr="0064240F">
              <w:rPr>
                <w:rStyle w:val="Odwoanieprzypisudolnego"/>
                <w:rFonts w:ascii="Arial" w:hAnsi="Arial" w:cs="Arial"/>
                <w:sz w:val="18"/>
                <w:szCs w:val="18"/>
              </w:rPr>
              <w:footnoteReference w:id="13"/>
            </w:r>
          </w:p>
          <w:p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 oraz osób z ich otoczenia,</w:t>
            </w:r>
          </w:p>
          <w:p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eastAsia="pl-PL"/>
              </w:rPr>
              <w:t xml:space="preserve"> ZUS</w:t>
            </w:r>
          </w:p>
          <w:p w:rsidR="00885556" w:rsidRPr="0064240F" w:rsidRDefault="00885556" w:rsidP="000C19B8">
            <w:pPr>
              <w:pStyle w:val="Akapitzlist"/>
              <w:numPr>
                <w:ilvl w:val="0"/>
                <w:numId w:val="221"/>
              </w:numPr>
              <w:spacing w:before="120" w:after="40" w:line="240" w:lineRule="auto"/>
              <w:ind w:hanging="401"/>
              <w:jc w:val="both"/>
              <w:rPr>
                <w:rFonts w:eastAsia="Times New Roman"/>
                <w:lang w:eastAsia="pl-PL"/>
              </w:rPr>
            </w:pPr>
            <w:r w:rsidRPr="0064240F">
              <w:rPr>
                <w:rFonts w:eastAsia="Times New Roman"/>
                <w:szCs w:val="20"/>
                <w:lang w:eastAsia="pl-PL"/>
              </w:rPr>
              <w:t>monitoring jakości i celowości podejmowanych działań, ewaluacja programu zdrowotnego</w:t>
            </w:r>
            <w:r w:rsidRPr="0064240F">
              <w:rPr>
                <w:rStyle w:val="Odwoanieprzypisudolnego"/>
                <w:rFonts w:eastAsia="Times New Roman"/>
                <w:szCs w:val="20"/>
                <w:lang w:eastAsia="pl-PL"/>
              </w:rPr>
              <w:footnoteReference w:id="14"/>
            </w:r>
          </w:p>
          <w:p w:rsidR="00E1524B" w:rsidRPr="0064240F" w:rsidRDefault="00E1524B" w:rsidP="000C19B8">
            <w:pPr>
              <w:pStyle w:val="Akapitzlist"/>
              <w:numPr>
                <w:ilvl w:val="0"/>
                <w:numId w:val="221"/>
              </w:numPr>
              <w:spacing w:before="120" w:after="0" w:line="240" w:lineRule="auto"/>
              <w:jc w:val="both"/>
              <w:rPr>
                <w:rFonts w:eastAsia="Times New Roman"/>
                <w:szCs w:val="20"/>
                <w:lang w:eastAsia="pl-PL"/>
              </w:rPr>
            </w:pPr>
            <w:r w:rsidRPr="0064240F">
              <w:rPr>
                <w:rFonts w:eastAsia="Times New Roman"/>
                <w:szCs w:val="20"/>
                <w:lang w:eastAsia="pl-PL"/>
              </w:rPr>
              <w:t xml:space="preserve"> zakup aparatury i sprzętu medycznego oraz wykonanie innych inwestycji koniecznych do realizacji zadań wynikających z realizowanego Regionalnego Programu Zdrowotnego</w:t>
            </w:r>
          </w:p>
          <w:p w:rsidR="00E1524B" w:rsidRPr="0064240F" w:rsidRDefault="000C19B8" w:rsidP="00E1524B">
            <w:pPr>
              <w:pStyle w:val="Akapitzlist"/>
              <w:numPr>
                <w:ilvl w:val="0"/>
                <w:numId w:val="0"/>
              </w:numPr>
              <w:spacing w:before="120" w:after="0" w:line="240" w:lineRule="auto"/>
              <w:ind w:left="356"/>
              <w:jc w:val="both"/>
              <w:rPr>
                <w:rFonts w:eastAsia="Times New Roman"/>
                <w:lang w:eastAsia="pl-PL"/>
              </w:rPr>
            </w:pPr>
            <w:r w:rsidRPr="0064240F">
              <w:rPr>
                <w:rFonts w:eastAsia="Times New Roman"/>
                <w:szCs w:val="20"/>
                <w:lang w:eastAsia="pl-PL"/>
              </w:rPr>
              <w:t xml:space="preserve">oraz dododatkowo: </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E1524B">
            <w:pPr>
              <w:pStyle w:val="Akapitzlist"/>
              <w:numPr>
                <w:ilvl w:val="0"/>
                <w:numId w:val="0"/>
              </w:numPr>
              <w:spacing w:before="120" w:after="40" w:line="240" w:lineRule="auto"/>
              <w:ind w:left="356"/>
              <w:jc w:val="both"/>
              <w:rPr>
                <w:rFonts w:eastAsia="Times New Roman"/>
                <w:szCs w:val="20"/>
                <w:lang w:eastAsia="pl-PL"/>
              </w:rPr>
            </w:pPr>
          </w:p>
          <w:p w:rsidR="00EA5ADC" w:rsidRPr="0064240F" w:rsidRDefault="00EA5ADC" w:rsidP="00EA5ADC">
            <w:pPr>
              <w:spacing w:before="60" w:after="60" w:line="240" w:lineRule="auto"/>
              <w:ind w:left="357"/>
              <w:rPr>
                <w:rFonts w:eastAsia="Times New Roman" w:cs="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eastAsia="pl-PL"/>
              </w:rPr>
            </w:pPr>
            <w:r w:rsidRPr="0064240F">
              <w:rPr>
                <w:rFonts w:eastAsia="Times New Roman"/>
                <w:szCs w:val="20"/>
                <w:lang w:eastAsia="pl-PL"/>
              </w:rPr>
              <w:t>realizacja usług zdrowotnych,</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działania informacyjno-edukacyjne oraz dotyczące edukacji prozdrowotnej o charakterze lokalnym polegające na zachęcaniu do badań profilaktycznych </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działania edukacyjne z zakresu profilaktyki</w:t>
            </w:r>
            <w:r w:rsidRPr="0064240F">
              <w:rPr>
                <w:rFonts w:eastAsia="Times New Roman"/>
                <w:lang w:eastAsia="pl-PL"/>
              </w:rPr>
              <w:t xml:space="preserve"> nowotworowej w kierunku wykrywania </w:t>
            </w:r>
            <w:r w:rsidRPr="0064240F">
              <w:rPr>
                <w:rFonts w:eastAsia="Times New Roman"/>
                <w:szCs w:val="20"/>
                <w:lang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eastAsia="pl-PL"/>
              </w:rPr>
              <w:t xml:space="preserve">kierowane do </w:t>
            </w:r>
            <w:r w:rsidR="000C19B8" w:rsidRPr="0064240F">
              <w:rPr>
                <w:rFonts w:eastAsia="Times New Roman"/>
                <w:szCs w:val="20"/>
                <w:lang w:eastAsia="pl-PL"/>
              </w:rPr>
              <w:t>kadr POZ (tj. lekarzy POZ oraz osób współpracujących z placówką POZ lub osób pracujących na rzecz placówki POZ) lub kadr placówki medycyny pracy</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6A5F87">
            <w:pPr>
              <w:pStyle w:val="Akapitzlist"/>
              <w:numPr>
                <w:ilvl w:val="0"/>
                <w:numId w:val="222"/>
              </w:numPr>
              <w:spacing w:before="40" w:after="120" w:line="240" w:lineRule="auto"/>
              <w:ind w:left="714" w:hanging="357"/>
              <w:jc w:val="both"/>
              <w:rPr>
                <w:lang w:eastAsia="pl-PL"/>
              </w:rPr>
            </w:pPr>
            <w:r w:rsidRPr="0064240F">
              <w:rPr>
                <w:lang w:eastAsia="pl-PL"/>
              </w:rPr>
              <w:t xml:space="preserve">zakup aparatury i sprzętu medycznego oraz wykonanie innych inwestycji koniecznych do realizacji zadań wynikających z realizowanego programu (m.in. </w:t>
            </w:r>
            <w:r w:rsidRPr="0064240F">
              <w:rPr>
                <w:lang w:eastAsia="pl-PL"/>
              </w:rPr>
              <w:lastRenderedPageBreak/>
              <w:t>mammobus, cytobus, kolonoskop),</w:t>
            </w:r>
          </w:p>
          <w:p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rsidR="00DA2B84" w:rsidRPr="0064240F" w:rsidRDefault="00DA2B84" w:rsidP="00DA2B84">
            <w:pPr>
              <w:pStyle w:val="Akapitzlist"/>
              <w:numPr>
                <w:ilvl w:val="0"/>
                <w:numId w:val="23"/>
              </w:numPr>
              <w:spacing w:before="40" w:after="120" w:line="240" w:lineRule="auto"/>
              <w:jc w:val="both"/>
              <w:rPr>
                <w:lang w:eastAsia="pl-PL"/>
              </w:rPr>
            </w:pPr>
            <w:r w:rsidRPr="0064240F">
              <w:rPr>
                <w:lang w:eastAsia="pl-PL"/>
              </w:rPr>
              <w:t>Wdrożenie programów przekwalifikowania pracowników długotrwale pracujących w warunkach negatywnie wpływających na zdrowie, przygotowujące do kontynuowania pracy na innych stanowiskach o mniejszym obciążeniu dla zdrowia.</w:t>
            </w:r>
          </w:p>
          <w:p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Coronawirusa SARS-CoV-2 i Choroby COVID-19</w:t>
            </w:r>
            <w:r w:rsidR="00A830F0" w:rsidRPr="0064240F">
              <w:rPr>
                <w:rFonts w:eastAsia="Times New Roman" w:cs="Times New Roman"/>
                <w:lang w:eastAsia="pl-PL"/>
              </w:rPr>
              <w:t>.</w:t>
            </w:r>
          </w:p>
          <w:p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A2B84" w:rsidRDefault="00DA2B84" w:rsidP="00DA2B84">
            <w:pPr>
              <w:spacing w:before="60" w:after="60" w:line="240" w:lineRule="auto"/>
              <w:rPr>
                <w:rFonts w:eastAsia="Times New Roman"/>
                <w:lang w:eastAsia="pl-PL"/>
              </w:rPr>
            </w:pPr>
            <w:r>
              <w:rPr>
                <w:rFonts w:eastAsia="Times New Roman"/>
                <w:lang w:eastAsia="pl-PL"/>
              </w:rPr>
              <w:t>Typ projektów 1,2,3:</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DA2B84" w:rsidRDefault="00DA2B84" w:rsidP="00DA2B84">
            <w:pPr>
              <w:spacing w:before="60" w:after="60" w:line="240" w:lineRule="auto"/>
              <w:rPr>
                <w:rFonts w:eastAsia="Times New Roman"/>
                <w:lang w:eastAsia="pl-PL"/>
              </w:rPr>
            </w:pPr>
            <w:r>
              <w:rPr>
                <w:rFonts w:eastAsia="Times New Roman"/>
                <w:lang w:eastAsia="pl-PL"/>
              </w:rPr>
              <w:t>Typ projektów 4, 5:</w:t>
            </w:r>
          </w:p>
          <w:p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rsidR="004A68D7" w:rsidRDefault="004A68D7" w:rsidP="004A68D7">
            <w:pPr>
              <w:spacing w:before="60" w:after="60" w:line="240" w:lineRule="auto"/>
              <w:rPr>
                <w:rFonts w:eastAsia="Times New Roman"/>
                <w:lang w:eastAsia="pl-PL"/>
              </w:rPr>
            </w:pPr>
            <w:r>
              <w:rPr>
                <w:rFonts w:eastAsia="Times New Roman"/>
                <w:lang w:eastAsia="pl-PL"/>
              </w:rPr>
              <w:t>Typ projektów 6:</w:t>
            </w:r>
          </w:p>
          <w:p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zdrowotnych</w:t>
            </w:r>
            <w:r w:rsidR="00794619" w:rsidRPr="0064240F">
              <w:t>,</w:t>
            </w:r>
            <w:r w:rsidR="003E16B1" w:rsidRPr="0064240F">
              <w:rPr>
                <w:rFonts w:eastAsia="Times New Roman" w:cs="Times New Roman"/>
                <w:lang w:eastAsia="pl-PL"/>
              </w:rPr>
              <w:t>zgodnie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lastRenderedPageBreak/>
              <w:t xml:space="preserve">- </w:t>
            </w:r>
            <w:r w:rsidR="00EA5ADC" w:rsidRPr="0064240F">
              <w:rPr>
                <w:rFonts w:eastAsia="Times New Roman" w:cs="Times New Roman"/>
                <w:lang w:eastAsia="pl-PL"/>
              </w:rPr>
              <w:t xml:space="preserve">Program profilaktyki raka piersi jest skierowany do kobiet w wieku od 50 do 69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 w wieku 50 - 65 lat</w:t>
            </w:r>
            <w:r w:rsidR="00346733" w:rsidRPr="0064240F">
              <w:rPr>
                <w:rFonts w:eastAsia="Times New Roman"/>
                <w:lang w:eastAsia="pl-PL"/>
              </w:rPr>
              <w:t xml:space="preserve"> bez objawów raka jelita grubego</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w wieku 40 - </w:t>
            </w:r>
            <w:r w:rsidR="00346733" w:rsidRPr="0064240F">
              <w:rPr>
                <w:rFonts w:eastAsia="Times New Roman"/>
                <w:lang w:eastAsia="pl-PL"/>
              </w:rPr>
              <w:t>65</w:t>
            </w:r>
            <w:r w:rsidRPr="0064240F">
              <w:rPr>
                <w:rFonts w:eastAsia="Times New Roman"/>
                <w:lang w:eastAsia="pl-PL"/>
              </w:rPr>
              <w:t xml:space="preserve"> lat, </w:t>
            </w:r>
            <w:r w:rsidR="00346733" w:rsidRPr="0064240F">
              <w:rPr>
                <w:rFonts w:eastAsia="Times New Roman"/>
                <w:lang w:eastAsia="pl-PL"/>
              </w:rPr>
              <w:t>bez objawów raka jelita grubego, które miały w rodzinie przynajmniej jednego</w:t>
            </w:r>
            <w:r w:rsidRPr="0064240F">
              <w:rPr>
                <w:rFonts w:eastAsia="Times New Roman"/>
                <w:lang w:eastAsia="pl-PL"/>
              </w:rPr>
              <w:t xml:space="preserve"> krewnego pierwszego stopnia</w:t>
            </w:r>
            <w:r w:rsidR="00346733" w:rsidRPr="0064240F">
              <w:rPr>
                <w:rFonts w:eastAsia="Times New Roman"/>
                <w:lang w:eastAsia="pl-PL"/>
              </w:rPr>
              <w:t xml:space="preserve"> (rodzice, rodzeństwo, dzieci) z rakiem</w:t>
            </w:r>
            <w:r w:rsidRPr="0064240F">
              <w:rPr>
                <w:rFonts w:eastAsia="Times New Roman"/>
                <w:lang w:eastAsia="pl-PL"/>
              </w:rPr>
              <w:t xml:space="preserve"> jelita grubego</w:t>
            </w:r>
          </w:p>
          <w:p w:rsidR="008517D7" w:rsidRPr="0064240F" w:rsidRDefault="00EA5ADC">
            <w:pPr>
              <w:pStyle w:val="Akapitzlist"/>
              <w:numPr>
                <w:ilvl w:val="0"/>
                <w:numId w:val="26"/>
              </w:numPr>
              <w:spacing w:line="240" w:lineRule="auto"/>
              <w:rPr>
                <w:rFonts w:eastAsia="Times New Roman"/>
                <w:lang w:eastAsia="pl-PL"/>
              </w:rPr>
            </w:pPr>
            <w:r w:rsidRPr="0064240F">
              <w:rPr>
                <w:rFonts w:eastAsia="Times New Roman"/>
                <w:lang w:eastAsia="pl-PL"/>
              </w:rPr>
              <w:t xml:space="preserve">w wieku od 25 </w:t>
            </w:r>
            <w:r w:rsidR="00F10C11" w:rsidRPr="0064240F">
              <w:rPr>
                <w:rFonts w:eastAsia="Times New Roman"/>
                <w:lang w:eastAsia="pl-PL"/>
              </w:rPr>
              <w:t xml:space="preserve">- </w:t>
            </w:r>
            <w:r w:rsidRPr="0064240F">
              <w:rPr>
                <w:rFonts w:eastAsia="Times New Roman"/>
                <w:lang w:eastAsia="pl-PL"/>
              </w:rPr>
              <w:t>65 lat pochodzących z rodzin</w:t>
            </w:r>
            <w:r w:rsidR="00F10C11" w:rsidRPr="0064240F">
              <w:rPr>
                <w:rFonts w:eastAsia="Times New Roman"/>
                <w:lang w:eastAsia="pl-PL"/>
              </w:rPr>
              <w:t>y</w:t>
            </w:r>
            <w:r w:rsidRPr="0064240F">
              <w:rPr>
                <w:rFonts w:eastAsia="Times New Roman"/>
                <w:lang w:eastAsia="pl-PL"/>
              </w:rPr>
              <w:t xml:space="preserve"> HNPCC lub FAP (z potwierdzonym obciążeniem genetycznym).</w:t>
            </w:r>
            <w:r w:rsidRPr="0064240F">
              <w:rPr>
                <w:rFonts w:eastAsia="Times New Roman"/>
                <w:color w:val="000000"/>
                <w:lang w:eastAsia="pl-PL"/>
              </w:rPr>
              <w:t> </w:t>
            </w:r>
          </w:p>
          <w:p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rsidR="00BB6678" w:rsidRPr="0064240F" w:rsidRDefault="00BB6678" w:rsidP="00BB6678">
            <w:pPr>
              <w:tabs>
                <w:tab w:val="left" w:pos="0"/>
              </w:tabs>
              <w:spacing w:line="240" w:lineRule="auto"/>
              <w:rPr>
                <w:rFonts w:eastAsia="Times New Roman" w:cs="Times New Roman"/>
                <w:color w:val="000000"/>
                <w:lang w:eastAsia="pl-PL"/>
              </w:rPr>
            </w:pPr>
          </w:p>
          <w:p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koronawirusem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Monitorowania i Prewencji Epidemii Coronawirusa SARS-CoV-2 i Choroby COVID-19</w:t>
            </w:r>
          </w:p>
          <w:p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336F75"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7 239 704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rsidR="000F2B7A" w:rsidRDefault="000F2B7A" w:rsidP="00E5775D">
            <w:pPr>
              <w:spacing w:before="60" w:after="60" w:line="240" w:lineRule="auto"/>
              <w:rPr>
                <w:rFonts w:eastAsia="Times New Roman" w:cs="Times New Roman"/>
                <w:lang w:eastAsia="pl-PL"/>
              </w:rPr>
            </w:pPr>
          </w:p>
          <w:p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rsidR="000F2B7A" w:rsidRPr="000D5CDC" w:rsidRDefault="000F2B7A" w:rsidP="000F2B7A">
            <w:pPr>
              <w:spacing w:before="60" w:after="60" w:line="240" w:lineRule="auto"/>
              <w:rPr>
                <w:rFonts w:eastAsia="Times New Roman" w:cs="Times New Roman"/>
                <w:color w:val="FF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AOTMiT. </w:t>
            </w:r>
          </w:p>
          <w:p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Zachodniopomorski Program Monitorowania i Prewencji Epidemii Coronawirusa SARS-CoV-2 i Choroby COVID-19</w:t>
            </w:r>
            <w:r w:rsidR="005D1A3F">
              <w:rPr>
                <w:rFonts w:eastAsia="Times New Roman"/>
                <w:iCs/>
                <w:lang w:eastAsia="pl-PL"/>
              </w:rPr>
              <w:t>.</w:t>
            </w:r>
          </w:p>
          <w:p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Coronawirusa SARS-CoV-2 i Choroby COVID-19</w:t>
            </w:r>
          </w:p>
          <w:p w:rsidR="00CE6E7A" w:rsidRPr="004A68D7" w:rsidRDefault="00CE6E7A" w:rsidP="004A68D7">
            <w:pPr>
              <w:ind w:firstLine="214"/>
              <w:rPr>
                <w:rFonts w:eastAsia="Times New Roman"/>
                <w:iCs/>
                <w:lang w:eastAsia="pl-PL"/>
              </w:rPr>
            </w:pPr>
            <w:r>
              <w:rPr>
                <w:rFonts w:eastAsia="Times New Roman"/>
                <w:iCs/>
                <w:lang w:eastAsia="pl-PL"/>
              </w:rPr>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rsidR="004A68D7" w:rsidRDefault="004A68D7" w:rsidP="00B542C1">
            <w:pPr>
              <w:ind w:firstLine="214"/>
              <w:rPr>
                <w:rFonts w:eastAsia="Times New Roman"/>
                <w:iCs/>
                <w:lang w:eastAsia="pl-PL"/>
              </w:rPr>
            </w:pPr>
          </w:p>
          <w:p w:rsidR="00B542C1" w:rsidRPr="007B4DDB" w:rsidRDefault="00B542C1" w:rsidP="00E86A8D">
            <w:pPr>
              <w:spacing w:before="60" w:after="60" w:line="240" w:lineRule="auto"/>
              <w:ind w:left="215"/>
              <w:rPr>
                <w:rFonts w:eastAsia="Times New Roman"/>
                <w:color w:val="00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Calibri" w:hAnsi="Calibri" w:cs="Times New Roman"/>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930869" w:rsidP="00094254">
      <w:pPr>
        <w:jc w:val="center"/>
        <w:rPr>
          <w:b/>
          <w:sz w:val="32"/>
          <w:szCs w:val="32"/>
        </w:rPr>
      </w:pPr>
      <w:r>
        <w:rPr>
          <w:b/>
          <w:noProof/>
          <w:sz w:val="32"/>
          <w:szCs w:val="32"/>
          <w:lang w:eastAsia="pl-PL"/>
        </w:rPr>
        <w:drawing>
          <wp:inline distT="0" distB="0" distL="0" distR="0" wp14:anchorId="3A1D712B" wp14:editId="168B45CE">
            <wp:extent cx="1892300" cy="1879600"/>
            <wp:effectExtent l="0" t="0" r="1270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DC7E82" w:rsidRDefault="001052F9" w:rsidP="00DC7E82"/>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2" w:name="_Toc414625775"/>
            <w:bookmarkStart w:id="23" w:name="_Toc424549042"/>
            <w:bookmarkStart w:id="24" w:name="_Toc53388638"/>
            <w:r w:rsidRPr="000D5CDC">
              <w:rPr>
                <w:rFonts w:ascii="MyriadPro-Bold" w:eastAsia="Times New Roman" w:hAnsi="MyriadPro-Bold" w:cs="MyriadPro-Bold"/>
                <w:b/>
                <w:sz w:val="16"/>
                <w:szCs w:val="16"/>
              </w:rPr>
              <w:t>VII WŁĄCZENIE SPOŁECZNE</w:t>
            </w:r>
            <w:bookmarkEnd w:id="22"/>
            <w:bookmarkEnd w:id="23"/>
            <w:bookmarkEnd w:id="24"/>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deinstytucjonalizację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defawozryzowanych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potrzebujące wsparcia w codziennym funckjonowaniu</w:t>
            </w:r>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C3789C">
            <w:pPr>
              <w:spacing w:before="120" w:line="240" w:lineRule="auto"/>
              <w:jc w:val="center"/>
              <w:rPr>
                <w:rFonts w:eastAsia="Times New Roman" w:cs="Times New Roman"/>
                <w:color w:val="000000"/>
                <w:lang w:eastAsia="pl-PL"/>
              </w:rPr>
            </w:pPr>
            <w:r>
              <w:rPr>
                <w:rFonts w:eastAsia="Times New Roman" w:cs="Times New Roman"/>
                <w:color w:val="000000"/>
                <w:lang w:eastAsia="pl-PL"/>
              </w:rPr>
              <w:t>  </w:t>
            </w:r>
            <w:r w:rsidR="00C3789C">
              <w:rPr>
                <w:rFonts w:eastAsia="Times New Roman" w:cs="Times New Roman"/>
                <w:color w:val="000000"/>
                <w:lang w:eastAsia="pl-PL"/>
              </w:rPr>
              <w:t>  114 460 000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111142"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5" w:name="_Toc437598441"/>
            <w:bookmarkStart w:id="26"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5"/>
            <w:bookmarkEnd w:id="26"/>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Rozwój form aktywnej integracji oraz upowszechnianie aktywnej integracji i pracy socjalnej przez ośrodki pomocy społecznej oraz powiatowe centra pomocy rodziniez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lastRenderedPageBreak/>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rsidTr="00DD5B25">
        <w:trPr>
          <w:trHeight w:val="255"/>
        </w:trPr>
        <w:tc>
          <w:tcPr>
            <w:tcW w:w="851" w:type="dxa"/>
            <w:vMerge/>
            <w:tcBorders>
              <w:top w:val="nil"/>
              <w:left w:val="nil"/>
              <w:bottom w:val="nil"/>
              <w:right w:val="nil"/>
            </w:tcBorders>
            <w:hideMark/>
          </w:tcPr>
          <w:p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E46543" w:rsidRDefault="00C3789C" w:rsidP="00DD5B25">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24 230 000 </w:t>
            </w:r>
            <w:r w:rsidR="00ED1B03" w:rsidRPr="00E46543">
              <w:rPr>
                <w:rFonts w:cs="Times New Roman"/>
              </w:rPr>
              <w:t>EUR</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lastRenderedPageBreak/>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111142" w:rsidRDefault="00E129E4" w:rsidP="00DD5B25">
            <w:pPr>
              <w:spacing w:line="360" w:lineRule="auto"/>
              <w:jc w:val="both"/>
              <w:rPr>
                <w:szCs w:val="22"/>
              </w:rPr>
            </w:pP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Euroejskiego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Pr="00111142" w:rsidRDefault="00C57AEE" w:rsidP="00DD5B25">
            <w:pPr>
              <w:spacing w:line="240" w:lineRule="auto"/>
              <w:rPr>
                <w:i/>
                <w:szCs w:val="22"/>
              </w:rPr>
            </w:pPr>
          </w:p>
          <w:p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rsidTr="00DD5B25">
        <w:trPr>
          <w:trHeight w:val="390"/>
        </w:trPr>
        <w:tc>
          <w:tcPr>
            <w:tcW w:w="851" w:type="dxa"/>
            <w:vMerge/>
            <w:tcBorders>
              <w:top w:val="nil"/>
              <w:left w:val="nil"/>
              <w:bottom w:val="nil"/>
              <w:right w:val="nil"/>
            </w:tcBorders>
            <w:hideMark/>
          </w:tcPr>
          <w:p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95% (85% UE + 10% budżetu państwa).</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5%</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111142"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7" w:name="_Toc53388640"/>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7"/>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rsidTr="00083A46">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rsidTr="00083A46">
        <w:trPr>
          <w:trHeight w:val="255"/>
        </w:trPr>
        <w:tc>
          <w:tcPr>
            <w:tcW w:w="851" w:type="dxa"/>
            <w:vMerge/>
            <w:tcBorders>
              <w:top w:val="nil"/>
              <w:left w:val="nil"/>
              <w:bottom w:val="nil"/>
              <w:right w:val="nil"/>
            </w:tcBorders>
            <w:hideMark/>
          </w:tcPr>
          <w:p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E46543" w:rsidRDefault="00A32B84" w:rsidP="00C3789C">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12 200 000</w:t>
            </w:r>
            <w:r w:rsidR="004B7B31" w:rsidRPr="00E46543">
              <w:rPr>
                <w:rFonts w:eastAsia="Times New Roman" w:cs="Times New Roman"/>
                <w:lang w:eastAsia="pl-PL"/>
              </w:rPr>
              <w:t>EUR</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Pr="00111142" w:rsidRDefault="009F03CA" w:rsidP="00083A46">
            <w:pPr>
              <w:spacing w:line="240" w:lineRule="auto"/>
              <w:jc w:val="both"/>
              <w:rPr>
                <w:szCs w:val="22"/>
              </w:rPr>
            </w:pPr>
          </w:p>
          <w:p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8" w:name="_Toc424549045"/>
            <w:bookmarkStart w:id="29" w:name="_Toc424797357"/>
            <w:bookmarkStart w:id="30"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8"/>
            <w:bookmarkEnd w:id="29"/>
            <w:bookmarkEnd w:id="30"/>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rsidR="00C94DE9" w:rsidRPr="00111142" w:rsidRDefault="00C94DE9" w:rsidP="006A5F87">
            <w:pPr>
              <w:pStyle w:val="Akapitzlist"/>
              <w:numPr>
                <w:ilvl w:val="0"/>
                <w:numId w:val="230"/>
              </w:numPr>
              <w:spacing w:before="60" w:after="60" w:line="240" w:lineRule="auto"/>
              <w:rPr>
                <w:rFonts w:eastAsia="Times New Roman"/>
                <w:lang w:eastAsia="pl-PL"/>
              </w:rPr>
            </w:pPr>
            <w:r w:rsidRPr="00111142">
              <w:rPr>
                <w:rFonts w:eastAsia="Times New Roman"/>
                <w:lang w:eastAsia="pl-PL"/>
              </w:rPr>
              <w:t xml:space="preserve">Tworzenie miejsc pracy w sektorze ekonomii społecznej m.in. poprzez wsparcie na tworzenie przedsiębiorstw społecznych </w:t>
            </w:r>
          </w:p>
          <w:p w:rsidR="00C94DE9" w:rsidRPr="00111142" w:rsidRDefault="007B4DDB"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s</w:t>
            </w:r>
            <w:r w:rsidR="00C94DE9" w:rsidRPr="00111142">
              <w:rPr>
                <w:rFonts w:eastAsia="Times New Roman"/>
                <w:lang w:eastAsia="pl-PL"/>
              </w:rPr>
              <w:t>zkolenia, warsztaty, doradztwo, mentoring, coaching, tutoring, współpraca, wizyty studyjne umożliwiające podnoszenie wiedzy i umiejętności potrzebnych do założenia i/lub prowadzenia i/lub rozwijania</w:t>
            </w:r>
            <w:r w:rsidR="00C94DE9" w:rsidRPr="00111142" w:rsidDel="00240413">
              <w:rPr>
                <w:rFonts w:eastAsia="Times New Roman"/>
                <w:lang w:eastAsia="pl-PL"/>
              </w:rPr>
              <w:t xml:space="preserve"> </w:t>
            </w:r>
            <w:r w:rsidR="00C94DE9" w:rsidRPr="00111142">
              <w:rPr>
                <w:rFonts w:eastAsia="Times New Roman"/>
                <w:lang w:eastAsia="pl-PL"/>
              </w:rPr>
              <w:t>przedsiębiorstwa społecznego (w tym nabycie i rozwijanie kompetencji i kwalifikacji zawodowych potrzebnych do pracy w przedsiębiorstwie społeczny</w:t>
            </w:r>
            <w:r w:rsidR="002915EA" w:rsidRPr="00111142">
              <w:rPr>
                <w:rFonts w:eastAsia="Times New Roman"/>
                <w:lang w:eastAsia="pl-PL"/>
              </w:rPr>
              <w:t>m</w:t>
            </w:r>
            <w:r w:rsidR="00C94DE9" w:rsidRPr="00111142">
              <w:rPr>
                <w:rFonts w:eastAsia="Times New Roman"/>
                <w:lang w:eastAsia="pl-PL"/>
              </w:rPr>
              <w:t>, adekwatnie do potrzeb i roli danej osoby w przedsiębiorstwie społecznym),</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Przyznanie środków finansowych przedsiębiorstwa społecznego na stworzenie miejsca pracy,</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Wsparcie pomostowe</w:t>
            </w:r>
            <w:r w:rsidR="000E74C9">
              <w:rPr>
                <w:rFonts w:eastAsia="Times New Roman"/>
                <w:lang w:eastAsia="pl-PL"/>
              </w:rPr>
              <w:t>.</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rsidRPr="00111142">
              <w:lastRenderedPageBreak/>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publiczno - społeczn</w:t>
            </w:r>
            <w:r>
              <w:rPr>
                <w:rFonts w:eastAsia="Times New Roman"/>
                <w:bCs/>
              </w:rPr>
              <w:t>i</w:t>
            </w:r>
          </w:p>
          <w:p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rsidR="00BD5C24" w:rsidRPr="00C0221F" w:rsidRDefault="00BD5C24" w:rsidP="00BD5C24">
            <w:pPr>
              <w:spacing w:before="120" w:after="120" w:line="240" w:lineRule="auto"/>
              <w:rPr>
                <w:rFonts w:eastAsia="Times New Roman" w:cs="Times New Roman"/>
                <w:color w:val="000000"/>
                <w:lang w:eastAsia="pl-PL"/>
              </w:rPr>
            </w:pP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 xml:space="preserve">Preferowane do objęcia wsparciem są osoby o znacznym lub umiarkowanym stopniu niepełnosprawności oraz osoby z niepełnosprawnościami sprzężonymi, z </w:t>
            </w:r>
            <w:r w:rsidRPr="00AF7D59">
              <w:rPr>
                <w:rFonts w:eastAsia="Times New Roman" w:cs="Times New Roman"/>
                <w:lang w:eastAsia="pl-PL"/>
              </w:rPr>
              <w:lastRenderedPageBreak/>
              <w:t>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C3789C" w:rsidP="00B3714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14 330 281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w:t>
            </w:r>
            <w:r w:rsidR="00B0787C" w:rsidRPr="009746A1">
              <w:rPr>
                <w:rFonts w:eastAsia="Times New Roman" w:cs="Calibri"/>
                <w:lang w:eastAsia="pl-PL"/>
              </w:rPr>
              <w:lastRenderedPageBreak/>
              <w:t>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t.j. </w:t>
            </w:r>
            <w:r w:rsidRPr="00111142">
              <w:rPr>
                <w:rFonts w:cs="Times New Roman"/>
              </w:rPr>
              <w:t xml:space="preserve"> z późn. zm).</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1" w:name="_Toc424549046"/>
            <w:bookmarkStart w:id="32" w:name="_Toc424797358"/>
            <w:bookmarkStart w:id="33" w:name="_Toc53388642"/>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1"/>
            <w:bookmarkEnd w:id="32"/>
            <w:bookmarkEnd w:id="33"/>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tutoring,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8817EF" w:rsidP="000D5CDC">
            <w:pPr>
              <w:spacing w:before="120" w:after="40" w:line="240" w:lineRule="auto"/>
              <w:rPr>
                <w:rFonts w:eastAsia="Times New Roman" w:cs="Times New Roman"/>
                <w:color w:val="000000"/>
                <w:lang w:eastAsia="pl-PL"/>
              </w:rPr>
            </w:pPr>
            <w:r w:rsidRPr="00E46543">
              <w:rPr>
                <w:rFonts w:eastAsia="Times New Roman" w:cs="Times New Roman"/>
                <w:color w:val="000000"/>
                <w:lang w:eastAsia="pl-PL"/>
              </w:rPr>
              <w:t>850 000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111142">
              <w:t xml:space="preserve">Preferowane jest tworzenie miejsc pracy i przedsiębiorstw społecznych w kluczowych sferach rozwojowych wskazanych w Działaniu I.4 KPRES, tj. zrównoważony </w:t>
            </w:r>
            <w:r w:rsidRPr="00111142">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pPr>
              <w:spacing w:before="60" w:after="60"/>
              <w:rPr>
                <w:rFonts w:cs="Times New Roman"/>
              </w:rPr>
            </w:pPr>
            <w:r w:rsidRPr="00111142">
              <w:rPr>
                <w:rFonts w:cs="Times New Roman"/>
              </w:rPr>
              <w:t>Finansowanie zaliczkowe planowane, odbywa się na zasadach określonych w ustawie z dnia 27 sierpnia 2009 r. o finansach publicznych (Dz. U. z 2013 r. poz. 885, z późn. zm)..</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Calibri" w:hAnsi="Calibri" w:cs="Times New Roman"/>
          <w:sz w:val="22"/>
          <w:szCs w:val="22"/>
        </w:rPr>
      </w:pPr>
    </w:p>
    <w:p w:rsidR="001052F9" w:rsidRDefault="001052F9" w:rsidP="000D5CDC">
      <w:pPr>
        <w:spacing w:before="40" w:after="40" w:line="240" w:lineRule="auto"/>
        <w:rPr>
          <w:rFonts w:ascii="Calibri" w:hAnsi="Calibri" w:cs="Times New Roman"/>
          <w:sz w:val="22"/>
          <w:szCs w:val="22"/>
        </w:rPr>
      </w:pPr>
    </w:p>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4" w:name="_Toc424549047"/>
            <w:bookmarkStart w:id="35" w:name="_Toc53388643"/>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4"/>
            <w:bookmarkEnd w:id="35"/>
          </w:p>
        </w:tc>
      </w:tr>
      <w:tr w:rsidR="001052F9" w:rsidRPr="00111142" w:rsidTr="00CB2F14">
        <w:trPr>
          <w:trHeight w:val="255"/>
        </w:trPr>
        <w:tc>
          <w:tcPr>
            <w:tcW w:w="851" w:type="dxa"/>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1052F9" w:rsidRPr="00111142" w:rsidTr="00111142">
              <w:tc>
                <w:tcPr>
                  <w:tcW w:w="13436" w:type="dxa"/>
                  <w:shd w:val="clear" w:color="auto" w:fill="EAF1DD"/>
                </w:tcPr>
                <w:p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deinstytucjonalizację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6A5F87">
            <w:pPr>
              <w:pStyle w:val="Akapitzlist"/>
              <w:numPr>
                <w:ilvl w:val="0"/>
                <w:numId w:val="218"/>
              </w:numPr>
              <w:rPr>
                <w:lang w:eastAsia="pl-PL"/>
              </w:rPr>
            </w:pPr>
            <w:r w:rsidRPr="00111142">
              <w:rPr>
                <w:lang w:eastAsia="pl-PL"/>
              </w:rPr>
              <w:t>Liczba regionalnych spotkań sieciujących dla OWES, umożliwiających m.in. wymianę informacji pomiędzy ośrodkami na temat podejmowanych działań, postępów i problemów w realizacji wsparcia, stosowanych rozwiązaniach i metodach pracy [szt.],</w:t>
            </w:r>
          </w:p>
          <w:p w:rsidR="001052F9" w:rsidRPr="00111142" w:rsidRDefault="001052F9" w:rsidP="006A5F87">
            <w:pPr>
              <w:pStyle w:val="Akapitzlist"/>
              <w:numPr>
                <w:ilvl w:val="0"/>
                <w:numId w:val="218"/>
              </w:numPr>
              <w:rPr>
                <w:lang w:eastAsia="pl-PL"/>
              </w:rPr>
            </w:pPr>
            <w:r w:rsidRPr="00111142">
              <w:rPr>
                <w:rFonts w:eastAsia="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111142" w:rsidRDefault="001052F9" w:rsidP="00E34546">
            <w:pPr>
              <w:pStyle w:val="Akapitzlist"/>
              <w:spacing w:before="60" w:after="60"/>
              <w:ind w:left="782" w:hanging="425"/>
              <w:contextualSpacing w:val="0"/>
              <w:rPr>
                <w:lang w:eastAsia="pl-PL"/>
              </w:rPr>
            </w:pPr>
            <w:r w:rsidRPr="00111142">
              <w:rPr>
                <w:rFonts w:eastAsia="Times New Roman"/>
                <w:bCs/>
                <w:iCs/>
                <w:lang w:eastAsia="pl-PL"/>
              </w:rPr>
              <w:t>Liczba podmiotów ekonomii społecznej objętych wsparciem [szt.].</w:t>
            </w:r>
          </w:p>
          <w:p w:rsidR="007F7607" w:rsidRPr="00111142" w:rsidRDefault="007F7607" w:rsidP="004A0601">
            <w:pPr>
              <w:pStyle w:val="Akapitzlist"/>
              <w:rPr>
                <w:lang w:eastAsia="pl-PL"/>
              </w:rPr>
            </w:pPr>
            <w:r w:rsidRPr="00111142">
              <w:rPr>
                <w:lang w:eastAsia="pl-PL"/>
              </w:rPr>
              <w:t>Liczba inicjatyw dotyczących rozwoju ekonomii społecznej sfinansowanych ze środków EFS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w:t>
            </w:r>
            <w:r w:rsidR="00717485" w:rsidRPr="00111142">
              <w:rPr>
                <w:rFonts w:eastAsia="Times New Roman"/>
                <w:lang w:eastAsia="pl-PL"/>
              </w:rPr>
              <w:t xml:space="preserve">, </w:t>
            </w:r>
            <w:r w:rsidR="00717485" w:rsidRPr="00111142">
              <w:rPr>
                <w:rFonts w:cs="Arial"/>
              </w:rPr>
              <w:t>wspieranie lub dofinansowanie wspólnych przedsięwzięć</w:t>
            </w:r>
            <w:r w:rsidR="00717485" w:rsidRPr="00111142">
              <w:rPr>
                <w:rFonts w:eastAsia="Times New Roman"/>
                <w:lang w:eastAsia="pl-PL"/>
              </w:rPr>
              <w:t xml:space="preserve"> </w:t>
            </w:r>
            <w:r w:rsidRPr="00111142">
              <w:rPr>
                <w:rFonts w:eastAsia="Times New Roman"/>
                <w:lang w:eastAsia="pl-PL"/>
              </w:rPr>
              <w:t>regionalnych sieci podmiotów ekonomii społecznej (klastry, franczyzy) oraz włączanie podmiotów ekonomii społecznej do istniejących na poziomie regionalnym organizacji branżowych (sieci, klastry),</w:t>
            </w:r>
          </w:p>
          <w:p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111142" w:rsidRDefault="001052F9" w:rsidP="00900051">
            <w:pPr>
              <w:pStyle w:val="Akapitzlist"/>
              <w:numPr>
                <w:ilvl w:val="0"/>
                <w:numId w:val="134"/>
              </w:numPr>
              <w:spacing w:before="60" w:after="60" w:line="240" w:lineRule="auto"/>
              <w:ind w:left="499" w:hanging="357"/>
              <w:rPr>
                <w:rFonts w:eastAsia="Times New Roman"/>
                <w:lang w:eastAsia="pl-PL"/>
              </w:rPr>
            </w:pPr>
            <w:r w:rsidRPr="00111142">
              <w:rPr>
                <w:rFonts w:eastAsia="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eastAsia="pl-PL"/>
              </w:rPr>
              <w:t>:</w:t>
            </w:r>
            <w:r w:rsidRPr="00111142">
              <w:rPr>
                <w:rFonts w:eastAsia="Times New Roman"/>
                <w:lang w:eastAsia="pl-PL"/>
              </w:rPr>
              <w:t xml:space="preserve"> </w:t>
            </w:r>
            <w:r w:rsidR="00B0787C" w:rsidRPr="00111142">
              <w:rPr>
                <w:rFonts w:eastAsia="Times New Roman"/>
                <w:lang w:eastAsia="pl-PL"/>
              </w:rPr>
              <w:br/>
              <w:t xml:space="preserve">- </w:t>
            </w:r>
            <w:r w:rsidRPr="00111142">
              <w:rPr>
                <w:rFonts w:eastAsia="Times New Roman"/>
                <w:lang w:eastAsia="pl-PL"/>
              </w:rPr>
              <w:t xml:space="preserve">wzrostu zatrudnienia w sektorze ekonomii społecznej m.in. w celu zapewnienia ciągłości procesu reintegracyjnego, </w:t>
            </w:r>
            <w:r w:rsidR="00B0787C" w:rsidRPr="00111142">
              <w:rPr>
                <w:rFonts w:eastAsia="Times New Roman"/>
                <w:lang w:eastAsia="pl-PL"/>
              </w:rPr>
              <w:t xml:space="preserve">np. poprzez inicjowanie staży   i praktyk kandydatów  do założenia i pracy w PES/ u przedsiębiorców/ przedsiębiorców społecznych, </w:t>
            </w:r>
            <w:r w:rsidRPr="00111142">
              <w:rPr>
                <w:rFonts w:eastAsia="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rsidR="008F70D5" w:rsidRDefault="008F70D5" w:rsidP="00E40298">
            <w:pPr>
              <w:spacing w:before="60" w:after="60" w:line="240" w:lineRule="auto"/>
              <w:contextualSpacing/>
              <w:rPr>
                <w:rFonts w:eastAsia="Times New Roman" w:cs="Times New Roman"/>
                <w:color w:val="000000"/>
                <w:lang w:eastAsia="pl-PL"/>
              </w:rPr>
            </w:pP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BF6BDF" w:rsidP="000D5CDC">
            <w:pPr>
              <w:spacing w:before="120" w:after="40" w:line="240" w:lineRule="auto"/>
              <w:rPr>
                <w:rFonts w:eastAsia="Times New Roman" w:cs="Times New Roman"/>
                <w:color w:val="000000"/>
                <w:lang w:eastAsia="pl-PL"/>
              </w:rPr>
            </w:pPr>
            <w:r>
              <w:rPr>
                <w:rFonts w:eastAsia="Times New Roman" w:cs="Times New Roman"/>
                <w:lang w:eastAsia="pl-PL"/>
              </w:rPr>
              <w:t xml:space="preserve"> 989 719 </w:t>
            </w:r>
            <w:r w:rsidR="001052F9" w:rsidRPr="00E46543">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Calibri" w:hAnsi="Calibri" w:cs="Times New Roman"/>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111142"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6" w:name="_Toc437598446"/>
            <w:bookmarkStart w:id="37" w:name="_Toc53388644"/>
            <w:r w:rsidRPr="00CF1CCD">
              <w:rPr>
                <w:rFonts w:eastAsia="Times New Roman" w:cs="Times New Roman"/>
                <w:bCs/>
                <w:color w:val="000000"/>
                <w:lang w:eastAsia="pl-PL"/>
              </w:rPr>
              <w:lastRenderedPageBreak/>
              <w:t>7.6 Wsparcie rozwoju usług społecznych świadczonych w interesie ogólnym</w:t>
            </w:r>
            <w:bookmarkEnd w:id="36"/>
            <w:bookmarkEnd w:id="37"/>
          </w:p>
        </w:tc>
      </w:tr>
      <w:tr w:rsidR="009E19B5" w:rsidRPr="00111142" w:rsidTr="00C21A02">
        <w:trPr>
          <w:trHeight w:val="255"/>
        </w:trPr>
        <w:tc>
          <w:tcPr>
            <w:tcW w:w="851" w:type="dxa"/>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111142"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W celu deinstytucjonalizacji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rsidTr="00C21A02">
        <w:trPr>
          <w:trHeight w:val="255"/>
        </w:trPr>
        <w:tc>
          <w:tcPr>
            <w:tcW w:w="851" w:type="dxa"/>
            <w:vMerge/>
            <w:tcBorders>
              <w:top w:val="nil"/>
              <w:left w:val="nil"/>
              <w:bottom w:val="nil"/>
              <w:right w:val="nil"/>
            </w:tcBorders>
            <w:hideMark/>
          </w:tcPr>
          <w:p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rsidR="008517D7" w:rsidRDefault="008517D7">
            <w:pPr>
              <w:spacing w:before="120" w:after="40" w:line="240" w:lineRule="auto"/>
              <w:ind w:left="720"/>
              <w:rPr>
                <w:rFonts w:eastAsia="Times New Roman" w:cs="Times New Roman"/>
                <w:color w:val="000000"/>
                <w:lang w:eastAsia="pl-PL"/>
              </w:rPr>
            </w:pP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teleopieki,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na temat dostępności usług społecznych</w:t>
            </w:r>
            <w:r w:rsidRPr="00A462B3">
              <w:t xml:space="preserve">;sfinansowanie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pomoc psychologiczna, opieka wytchnieniowa,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cely utrzymanie dobrostanu psychicznego i fizycznego</w:t>
            </w:r>
          </w:p>
          <w:p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Wsparcie  doradczo-informacyjno- edukacyjne  w ramach współpracy międzysektorowej dotyczące  opieki  nad osobami wymagającymi wsparcia  w  codziennym  funkcjonowaniu oraz ich otoczenia (szczególnie jednostki pomocy i ntegracji społecznej, jednostki ochrony zdrowia);</w:t>
            </w:r>
          </w:p>
          <w:p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zarudniających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diagnostyczno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lastRenderedPageBreak/>
              <w:t>Organizacja usług opiekuńczych przez jednostki samorządu terytorialnego np. w formule regrantingu;</w:t>
            </w:r>
          </w:p>
          <w:p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Zzakup, zabezpieczenie oraz dystrybucja środków ochrony osobistej w związku z COVID-19 oraz inne niezbędne działania związane z zapobieganiem i przeciwdziałaniem COVID-19.</w:t>
            </w:r>
          </w:p>
          <w:p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 xml:space="preserve">pomoc pieniężna przeznaczona na </w:t>
            </w:r>
            <w:r w:rsidRPr="00111142">
              <w:rPr>
                <w:rFonts w:cs="Arial"/>
                <w:szCs w:val="20"/>
                <w:lang w:eastAsia="pl-PL"/>
              </w:rPr>
              <w:t>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usługi aktywnej integracji o charakterze zawodowym w systemie edukacji pozaformalnej i nieformalnej;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budowanie kompetencji społeczno - kulturowych w naturalnym otwartym środowisku (udział w wydarzeniach kulturalnych, sportowych, edukacyjnych w formie stacjonarnej lub wyjazdowej);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kursy, szkolenia, superwizje, konsultacje, trening facylitacji, mediacje, coaching dla trenerów i opiekunów dla osób usamodzielnianych.</w:t>
            </w:r>
          </w:p>
          <w:p w:rsidR="009E19B5" w:rsidRPr="00111142" w:rsidRDefault="009E19B5" w:rsidP="00900051">
            <w:pPr>
              <w:numPr>
                <w:ilvl w:val="0"/>
                <w:numId w:val="48"/>
              </w:numPr>
              <w:spacing w:before="120" w:after="40" w:line="240" w:lineRule="auto"/>
              <w:ind w:left="714" w:hanging="357"/>
              <w:jc w:val="both"/>
              <w:rPr>
                <w:szCs w:val="22"/>
              </w:rPr>
            </w:pPr>
            <w:r w:rsidRPr="00111142">
              <w:rPr>
                <w:szCs w:val="22"/>
              </w:rPr>
              <w:lastRenderedPageBreak/>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superwizja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A462B3"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rsidR="009E19B5"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profilaktyczne związane z przeciwdziłaniem skutkom COVID-19 dla dzieci przebywających w pieczy zastępczej poprzez tworzenie miejsc kwarantanny.</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Działania związane z przeciwdziłaniem skutków COVID-19 skierowane do osób przebywających w pieczy zastępczej.</w:t>
            </w:r>
          </w:p>
          <w:p w:rsidR="00F42B03" w:rsidRPr="00A462B3" w:rsidRDefault="00F42B03" w:rsidP="00F42B03">
            <w:pPr>
              <w:spacing w:before="120" w:after="40" w:line="240" w:lineRule="auto"/>
              <w:ind w:left="765"/>
              <w:rPr>
                <w:rFonts w:eastAsia="Times New Roman" w:cs="Times New Roman"/>
                <w:lang w:eastAsia="pl-PL"/>
              </w:rPr>
            </w:pPr>
          </w:p>
          <w:p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przewidziałaniem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wypracowanie zintegrowanego systemu powiadamiania i reagowania</w:t>
            </w:r>
            <w:r w:rsidRPr="003F2ECC">
              <w:rPr>
                <w:rFonts w:eastAsia="Times New Roman" w:cs="Times New Roman"/>
                <w:lang w:eastAsia="pl-PL"/>
              </w:rPr>
              <w:t xml:space="preserve"> w sytuacjach kryzysowych, </w:t>
            </w:r>
          </w:p>
          <w:p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lastRenderedPageBreak/>
              <w:t>organizację działań edukacyjnych i profilaktycznych skierowanych zarówno do przedstawicieli służb zaufania publicznego, jak i do środowiska lokalnego.</w:t>
            </w:r>
          </w:p>
          <w:p w:rsidR="000340AE" w:rsidRPr="000340AE" w:rsidRDefault="000340AE" w:rsidP="000340AE">
            <w:pPr>
              <w:pStyle w:val="Akapitzlist"/>
              <w:rPr>
                <w:rFonts w:eastAsia="Times New Roman"/>
                <w:color w:val="000000"/>
                <w:lang w:eastAsia="pl-PL"/>
              </w:rPr>
            </w:pPr>
            <w:r w:rsidRPr="000340AE">
              <w:t>Walka z wykluczeniem transportowym poprzez realizację projektu pilotażowego „Transport na życzenie” zakładającego finansowanie wydatków związanych ze świadczeniem usług transportowych  w zakresie</w:t>
            </w:r>
            <w:r w:rsidR="00794619" w:rsidRPr="00794619">
              <w:t xml:space="preserve"> </w:t>
            </w:r>
          </w:p>
          <w:p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rsidR="008517D7" w:rsidRDefault="004D0239">
            <w:pPr>
              <w:pStyle w:val="Akapitzlist"/>
              <w:numPr>
                <w:ilvl w:val="0"/>
                <w:numId w:val="0"/>
              </w:numPr>
              <w:ind w:left="717"/>
              <w:rPr>
                <w:color w:val="000000"/>
              </w:rPr>
            </w:pPr>
            <w:r w:rsidRPr="004D0239">
              <w:rPr>
                <w:rFonts w:eastAsia="Times New Roman"/>
                <w:color w:val="000000"/>
                <w:lang w:eastAsia="pl-PL"/>
              </w:rPr>
              <w:t>b)         wydatki związane z uruchomieniem dyspozytorni (w szczególności zakup lub leasing sprzętu komputerowego, oprogramowania, gps, remont/adaptacja  pomieszczenia przeznaczonego na dyspozytornię, koszty zatrudnienia dyspozytora oraz wyposażenia jego stanowiska pracy).</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Wierzchowo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rsidR="003D24C1" w:rsidRDefault="004D099A" w:rsidP="00930869">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w:t>
            </w:r>
            <w:r w:rsidR="00930869">
              <w:rPr>
                <w:rFonts w:eastAsia="Times New Roman" w:cs="Times New Roman"/>
                <w:color w:val="000000"/>
                <w:lang w:eastAsia="pl-PL"/>
              </w:rPr>
              <w:t xml:space="preserve"> jednostki samorządu terytorialnego objęte</w:t>
            </w:r>
            <w:r w:rsidR="00930869" w:rsidRPr="00AA76A0">
              <w:rPr>
                <w:rFonts w:eastAsia="Times New Roman" w:cs="Times New Roman"/>
                <w:color w:val="000000"/>
                <w:lang w:eastAsia="pl-PL"/>
              </w:rPr>
              <w:t xml:space="preserve"> wsparciem w zakresie testowania poprawiania dostępności transportowej</w:t>
            </w:r>
            <w:r w:rsidR="00930869">
              <w:rPr>
                <w:rFonts w:eastAsia="Times New Roman" w:cs="Times New Roman"/>
                <w:color w:val="000000"/>
                <w:lang w:eastAsia="pl-PL"/>
              </w:rPr>
              <w:t>,</w:t>
            </w:r>
          </w:p>
          <w:p w:rsidR="00930869" w:rsidRPr="00795BFD" w:rsidRDefault="00930869" w:rsidP="00C21A02">
            <w:pPr>
              <w:autoSpaceDE w:val="0"/>
              <w:autoSpaceDN w:val="0"/>
              <w:adjustRightInd w:val="0"/>
              <w:spacing w:before="120" w:after="120" w:line="240" w:lineRule="auto"/>
              <w:jc w:val="both"/>
              <w:rPr>
                <w:rFonts w:eastAsia="Times New Roman" w:cs="Times New Roman"/>
                <w:lang w:eastAsia="pl-PL"/>
              </w:rPr>
            </w:pP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rsidTr="00C21A02">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rsidTr="00C21A02">
        <w:trPr>
          <w:trHeight w:val="255"/>
        </w:trPr>
        <w:tc>
          <w:tcPr>
            <w:tcW w:w="851" w:type="dxa"/>
            <w:vMerge/>
            <w:tcBorders>
              <w:top w:val="nil"/>
              <w:left w:val="nil"/>
              <w:bottom w:val="nil"/>
              <w:right w:val="nil"/>
            </w:tcBorders>
            <w:hideMark/>
          </w:tcPr>
          <w:p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E46543" w:rsidRDefault="00483535" w:rsidP="00B542C1">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F25D0B">
              <w:rPr>
                <w:rFonts w:eastAsia="Times New Roman" w:cs="Times New Roman"/>
                <w:lang w:eastAsia="pl-PL"/>
              </w:rPr>
              <w:t xml:space="preserve">49 680 000 </w:t>
            </w:r>
            <w:r w:rsidR="00D01BB2" w:rsidRPr="00E90D8D">
              <w:rPr>
                <w:rFonts w:eastAsia="Times New Roman" w:cs="Times New Roman"/>
                <w:lang w:eastAsia="pl-PL"/>
              </w:rPr>
              <w:t>EUR</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rsidR="00354DA3" w:rsidRDefault="00354DA3" w:rsidP="00C21A02">
            <w:pPr>
              <w:spacing w:before="60" w:after="60" w:line="240" w:lineRule="auto"/>
              <w:rPr>
                <w:rFonts w:eastAsia="Times New Roman" w:cs="Times New Roman"/>
                <w:lang w:eastAsia="pl-PL"/>
              </w:rPr>
            </w:pPr>
          </w:p>
          <w:p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354DA3" w:rsidRDefault="00354DA3" w:rsidP="007608C5">
            <w:pPr>
              <w:spacing w:before="60" w:after="60" w:line="240" w:lineRule="auto"/>
              <w:rPr>
                <w:rFonts w:eastAsia="Times New Roman" w:cs="Times New Roman"/>
                <w:lang w:eastAsia="pl-PL"/>
              </w:rPr>
            </w:pP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Raportu Catching Up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rsidTr="00C21A02">
        <w:trPr>
          <w:trHeight w:val="390"/>
        </w:trPr>
        <w:tc>
          <w:tcPr>
            <w:tcW w:w="851" w:type="dxa"/>
            <w:vMerge/>
            <w:tcBorders>
              <w:top w:val="nil"/>
              <w:left w:val="nil"/>
              <w:bottom w:val="nil"/>
              <w:right w:val="nil"/>
            </w:tcBorders>
            <w:hideMark/>
          </w:tcPr>
          <w:p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8" w:name="_Toc424549049"/>
            <w:bookmarkStart w:id="39" w:name="_Toc53388645"/>
            <w:r w:rsidRPr="00CF1CCD">
              <w:rPr>
                <w:rFonts w:eastAsia="Times New Roman" w:cs="Times New Roman"/>
                <w:bCs/>
                <w:color w:val="000000"/>
                <w:lang w:eastAsia="pl-PL"/>
              </w:rPr>
              <w:lastRenderedPageBreak/>
              <w:t>7.7 Wdrożenie programów wczesnego wykrywania wad rozwojowych i rehabilitacji dzieci z niepełnosprawnościami oraz zagrożonych niepełnosprawnością</w:t>
            </w:r>
            <w:bookmarkEnd w:id="38"/>
            <w:bookmarkEnd w:id="39"/>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[szt]</w:t>
            </w:r>
            <w:r w:rsidR="00BC09B7">
              <w:rPr>
                <w:rFonts w:eastAsia="Times New Roman" w:cs="Times New Roman"/>
                <w:lang w:eastAsia="pl-PL"/>
              </w:rPr>
              <w:t xml:space="preserve"> –CV33.</w:t>
            </w:r>
          </w:p>
          <w:p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[szt]</w:t>
            </w:r>
            <w:r w:rsidR="00BC09B7">
              <w:rPr>
                <w:rFonts w:eastAsia="Times New Roman" w:cs="Times New Roman"/>
                <w:lang w:eastAsia="pl-PL"/>
              </w:rPr>
              <w:t>.</w:t>
            </w:r>
          </w:p>
          <w:p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realizacja świadczeń zdrowotnych, w tym działań terapeutycznych, rehabilitacji, zajęć korekcyjnych itp.</w:t>
            </w:r>
            <w:r w:rsidR="00764B01" w:rsidRPr="005E489A">
              <w:rPr>
                <w:rFonts w:ascii="Myriad Pro" w:eastAsia="Times New Roman" w:hAnsi="Myriad Pro"/>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lastRenderedPageBreak/>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prowadzenie działań informacyjno - promocyjnych mających na celu wdrożenie Regionalnego Programu Zdrowotnego</w:t>
            </w:r>
            <w:r w:rsidR="000C2EB5">
              <w:rPr>
                <w:rStyle w:val="Odwoanieprzypisudolnego"/>
                <w:rFonts w:eastAsia="Times New Roman"/>
                <w:lang w:eastAsia="pl-PL"/>
              </w:rPr>
              <w:footnoteReference w:id="22"/>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rsidR="0032659B" w:rsidRPr="00BB5B2D" w:rsidRDefault="0032659B" w:rsidP="0032659B">
            <w:pPr>
              <w:pStyle w:val="Akapitzlist"/>
              <w:numPr>
                <w:ilvl w:val="0"/>
                <w:numId w:val="0"/>
              </w:numPr>
              <w:spacing w:before="120" w:after="40" w:line="240" w:lineRule="auto"/>
              <w:ind w:left="786"/>
              <w:jc w:val="both"/>
              <w:rPr>
                <w:rFonts w:eastAsia="Times New Roman"/>
                <w:szCs w:val="20"/>
                <w:lang w:eastAsia="pl-PL"/>
              </w:rPr>
            </w:pPr>
            <w:r w:rsidRPr="00BB5B2D">
              <w:rPr>
                <w:rFonts w:eastAsia="Times New Roman"/>
                <w:lang w:eastAsia="pl-PL"/>
              </w:rPr>
              <w:t xml:space="preserve">- </w:t>
            </w:r>
            <w:r w:rsidRPr="00BB5B2D">
              <w:rPr>
                <w:rFonts w:eastAsia="Times New Roman"/>
                <w:szCs w:val="20"/>
                <w:lang w:eastAsia="pl-PL"/>
              </w:rPr>
              <w:t>prowadzenie działań informacyjno - promocyjnych mających na celu wdrożenie Regionalnego Programu Zdrowotnego</w:t>
            </w:r>
            <w:r w:rsidRPr="00BB5B2D">
              <w:rPr>
                <w:rFonts w:ascii="Arial" w:hAnsi="Arial" w:cs="Arial"/>
                <w:sz w:val="18"/>
                <w:szCs w:val="18"/>
              </w:rPr>
              <w:t>,</w:t>
            </w:r>
            <w:r w:rsidR="000C2EB5" w:rsidRPr="00BB5B2D">
              <w:rPr>
                <w:rStyle w:val="Odwoanieprzypisudolnego"/>
                <w:rFonts w:ascii="Arial" w:hAnsi="Arial" w:cs="Arial"/>
                <w:sz w:val="18"/>
                <w:szCs w:val="18"/>
              </w:rPr>
              <w:footnoteReference w:id="24"/>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lastRenderedPageBreak/>
              <w:t xml:space="preserve"> </w:t>
            </w:r>
            <w:r w:rsidRPr="00BB5B2D">
              <w:rPr>
                <w:rFonts w:eastAsia="Times New Roman" w:cs="Times New Roman"/>
                <w:lang w:eastAsia="pl-PL"/>
              </w:rPr>
              <w:t>profilaktyki zakażeń wirusem brodawczaka ludzkiego (HPV) m.in. w zakresie:</w:t>
            </w:r>
          </w:p>
          <w:p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informacyjno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 dzieci oraz ich rodziców/opiekunów,</w:t>
            </w:r>
          </w:p>
          <w:p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rsidR="005556BD" w:rsidRPr="00D75939" w:rsidRDefault="00DA48D7" w:rsidP="005556BD">
            <w:pPr>
              <w:numPr>
                <w:ilvl w:val="0"/>
                <w:numId w:val="49"/>
              </w:numPr>
              <w:spacing w:before="60" w:after="60" w:line="240" w:lineRule="auto"/>
              <w:rPr>
                <w:rFonts w:eastAsia="Times New Roman" w:cs="Times New Roman"/>
                <w:lang w:eastAsia="pl-PL"/>
              </w:rPr>
            </w:pPr>
            <w:r w:rsidRPr="00D75939">
              <w:rPr>
                <w:rFonts w:eastAsia="Times New Roman" w:cs="Times New Roman"/>
                <w:lang w:eastAsia="pl-PL"/>
              </w:rPr>
              <w:t>Realizacja przedsięwzięć związanych z walką i skutkami COVID-19 na terenie województwa zachodniopomorskiego</w:t>
            </w:r>
            <w:r w:rsidR="005556BD" w:rsidRPr="00D75939">
              <w:rPr>
                <w:rFonts w:eastAsia="Times New Roman" w:cs="Times New Roman"/>
                <w:lang w:eastAsia="pl-PL"/>
              </w:rPr>
              <w:t xml:space="preserve"> w zakresie wsparcia:</w:t>
            </w:r>
          </w:p>
          <w:p w:rsidR="004557AD" w:rsidRPr="00D75939" w:rsidRDefault="008264E1"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w:t>
            </w:r>
            <w:r w:rsidR="00C02BDF" w:rsidRPr="00D75939">
              <w:rPr>
                <w:rFonts w:eastAsia="Times New Roman" w:cs="Times New Roman"/>
                <w:lang w:eastAsia="pl-PL"/>
              </w:rPr>
              <w:t>u</w:t>
            </w:r>
            <w:r w:rsidRPr="00D75939">
              <w:rPr>
                <w:rFonts w:eastAsia="Times New Roman" w:cs="Times New Roman"/>
                <w:lang w:eastAsia="pl-PL"/>
              </w:rPr>
              <w:t xml:space="preserve"> wyposażenia i sprzętu medycznego, środków ochrony osobistej, sprzętów i środków do dezynfekcji</w:t>
            </w:r>
            <w:r w:rsidR="00124604" w:rsidRPr="00D75939">
              <w:rPr>
                <w:rFonts w:eastAsia="Times New Roman" w:cs="Times New Roman"/>
                <w:lang w:eastAsia="pl-PL"/>
              </w:rPr>
              <w:t>, wyposaż</w:t>
            </w:r>
            <w:r w:rsidR="00814439" w:rsidRPr="00D75939">
              <w:rPr>
                <w:rFonts w:eastAsia="Times New Roman" w:cs="Times New Roman"/>
                <w:lang w:eastAsia="pl-PL"/>
              </w:rPr>
              <w:t>e</w:t>
            </w:r>
            <w:r w:rsidR="00124604" w:rsidRPr="00D75939">
              <w:rPr>
                <w:rFonts w:eastAsia="Times New Roman" w:cs="Times New Roman"/>
                <w:lang w:eastAsia="pl-PL"/>
              </w:rPr>
              <w:t>nia obiektowego i budowlanego</w:t>
            </w:r>
            <w:r w:rsidRPr="00D75939">
              <w:rPr>
                <w:rFonts w:eastAsia="Times New Roman" w:cs="Times New Roman"/>
                <w:lang w:eastAsia="pl-PL"/>
              </w:rPr>
              <w:t xml:space="preserve"> </w:t>
            </w:r>
            <w:r w:rsidR="00124604" w:rsidRPr="00D75939">
              <w:rPr>
                <w:rFonts w:eastAsia="Times New Roman" w:cs="Times New Roman"/>
                <w:lang w:eastAsia="pl-PL"/>
              </w:rPr>
              <w:t xml:space="preserve">oraz laboratoryjnego, a także </w:t>
            </w:r>
            <w:r w:rsidR="00747222" w:rsidRPr="00D75939">
              <w:rPr>
                <w:rFonts w:eastAsia="Times New Roman" w:cs="Times New Roman"/>
                <w:lang w:eastAsia="pl-PL"/>
              </w:rPr>
              <w:t>finansowania/</w:t>
            </w:r>
            <w:r w:rsidR="00124604" w:rsidRPr="00D75939">
              <w:rPr>
                <w:rFonts w:eastAsia="Times New Roman" w:cs="Times New Roman"/>
                <w:lang w:eastAsia="pl-PL"/>
              </w:rPr>
              <w:t xml:space="preserve">refundacji poniesionych środków na dodatkowe wynagrodzenia personelu </w:t>
            </w:r>
            <w:r w:rsidRPr="00D75939">
              <w:rPr>
                <w:rFonts w:eastAsia="Times New Roman" w:cs="Times New Roman"/>
                <w:lang w:eastAsia="pl-PL"/>
              </w:rPr>
              <w:t>szpitali</w:t>
            </w:r>
            <w:r w:rsidR="00FD0945" w:rsidRPr="00D75939">
              <w:rPr>
                <w:rFonts w:eastAsia="Times New Roman" w:cs="Times New Roman"/>
                <w:lang w:eastAsia="pl-PL"/>
              </w:rPr>
              <w:t xml:space="preserve"> (wojewódzkich, powiatowych, resortowych, klinicznych)</w:t>
            </w:r>
            <w:r w:rsidR="00272712" w:rsidRPr="00D75939">
              <w:rPr>
                <w:rFonts w:eastAsia="Times New Roman" w:cs="Times New Roman"/>
                <w:lang w:eastAsia="pl-PL"/>
              </w:rPr>
              <w:t xml:space="preserve"> związanych z walką i przeciwdziałaniem COVID-19</w:t>
            </w:r>
            <w:r w:rsidRPr="00D75939">
              <w:rPr>
                <w:rFonts w:eastAsia="Times New Roman" w:cs="Times New Roman"/>
                <w:lang w:eastAsia="pl-PL"/>
              </w:rPr>
              <w:t>;</w:t>
            </w:r>
          </w:p>
          <w:p w:rsidR="00124604" w:rsidRPr="00D75939" w:rsidRDefault="00124604"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zakupu wyposażenia i sprzętu medycznego, środków ochrony osobistej, sprzętów i środków do dezynfekcji, wyposaż</w:t>
            </w:r>
            <w:r w:rsidR="00814439" w:rsidRPr="00D75939">
              <w:rPr>
                <w:rFonts w:eastAsia="Times New Roman" w:cs="Times New Roman"/>
                <w:lang w:eastAsia="pl-PL"/>
              </w:rPr>
              <w:t>e</w:t>
            </w:r>
            <w:r w:rsidRPr="00D75939">
              <w:rPr>
                <w:rFonts w:eastAsia="Times New Roman" w:cs="Times New Roman"/>
                <w:lang w:eastAsia="pl-PL"/>
              </w:rPr>
              <w:t>nia obiektowego i budowlanego oraz laboratoryjnego, a także</w:t>
            </w:r>
            <w:r w:rsidR="00747222" w:rsidRPr="00D75939">
              <w:rPr>
                <w:rFonts w:eastAsia="Times New Roman" w:cs="Times New Roman"/>
                <w:lang w:eastAsia="pl-PL"/>
              </w:rPr>
              <w:t xml:space="preserve"> finansowania/</w:t>
            </w:r>
            <w:r w:rsidRPr="00D75939">
              <w:rPr>
                <w:rFonts w:eastAsia="Times New Roman" w:cs="Times New Roman"/>
                <w:lang w:eastAsia="pl-PL"/>
              </w:rPr>
              <w:t xml:space="preserve"> refundacji poniesionych środków na dodatkowe wynagrodzenia personelu oraz zakupu ambulansów dla Wojewódzkiej Stacji Pogotowia Ratunkowego</w:t>
            </w:r>
          </w:p>
          <w:p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r w:rsidR="00747222">
              <w:rPr>
                <w:rFonts w:eastAsia="Times New Roman" w:cs="Times New Roman"/>
                <w:lang w:eastAsia="pl-PL"/>
              </w:rPr>
              <w:t>tj</w:t>
            </w:r>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r w:rsidR="00747222">
              <w:rPr>
                <w:rFonts w:eastAsia="Times New Roman" w:cs="Times New Roman"/>
                <w:lang w:eastAsia="pl-PL"/>
              </w:rPr>
              <w:t>tj</w:t>
            </w:r>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fumigatory, </w:t>
            </w:r>
            <w:r w:rsidR="00FB2D4A" w:rsidRPr="00FB2D4A">
              <w:rPr>
                <w:rFonts w:eastAsia="Times New Roman" w:cs="Times New Roman"/>
                <w:lang w:eastAsia="pl-PL"/>
              </w:rPr>
              <w:t>termometry bezdotykowe lub inne urządzenia do pomiaru temperatory ciała</w:t>
            </w:r>
            <w:r w:rsidR="00FB2D4A">
              <w:rPr>
                <w:rFonts w:eastAsia="Times New Roman" w:cs="Times New Roman"/>
                <w:lang w:eastAsia="pl-PL"/>
              </w:rPr>
              <w:t>, namiory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rsidR="00DA48D7" w:rsidRPr="00EA3682" w:rsidRDefault="00DA48D7" w:rsidP="00DA48D7">
            <w:pPr>
              <w:spacing w:before="60" w:after="60" w:line="240" w:lineRule="auto"/>
              <w:ind w:left="714"/>
              <w:rPr>
                <w:rFonts w:eastAsia="Times New Roman" w:cs="Times New Roman"/>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rsidR="00DA48D7" w:rsidRDefault="00DA48D7" w:rsidP="00DA48D7">
            <w:pPr>
              <w:spacing w:before="60" w:after="60" w:line="240" w:lineRule="auto"/>
              <w:ind w:left="357"/>
              <w:rPr>
                <w:rFonts w:eastAsia="Times New Roman" w:cs="Times New Roman"/>
                <w:lang w:eastAsia="pl-PL"/>
              </w:rPr>
            </w:pP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rsidR="00DA48D7" w:rsidRPr="00C02BDF" w:rsidRDefault="00DA48D7" w:rsidP="00DA48D7">
            <w:pPr>
              <w:spacing w:before="60" w:after="60" w:line="240" w:lineRule="auto"/>
              <w:rPr>
                <w:rFonts w:eastAsia="Times New Roman" w:cs="Times New Roman"/>
                <w:lang w:eastAsia="pl-PL"/>
              </w:rPr>
            </w:pPr>
          </w:p>
          <w:p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rsidR="001F7A10" w:rsidRDefault="001F7A10" w:rsidP="00AC2426">
            <w:pPr>
              <w:spacing w:before="60" w:after="60" w:line="240" w:lineRule="auto"/>
              <w:rPr>
                <w:rFonts w:eastAsia="Times New Roman" w:cs="Times New Roman"/>
                <w:lang w:eastAsia="pl-PL"/>
              </w:rPr>
            </w:pP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Benficjent projektu grantowego (grantodawca):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rsidR="005556BD" w:rsidRPr="00C02BDF" w:rsidRDefault="005556BD" w:rsidP="005556BD">
            <w:pPr>
              <w:spacing w:before="60" w:after="60"/>
              <w:rPr>
                <w:rFonts w:eastAsia="Times New Roman" w:cs="Times New Roman"/>
                <w:lang w:eastAsia="pl-PL"/>
              </w:rPr>
            </w:pPr>
          </w:p>
          <w:p w:rsidR="00DA48D7" w:rsidRPr="00C02BDF" w:rsidRDefault="005556BD" w:rsidP="00C02BDF">
            <w:pPr>
              <w:spacing w:before="60" w:after="60" w:line="240" w:lineRule="auto"/>
              <w:ind w:left="357"/>
              <w:rPr>
                <w:rFonts w:eastAsia="Times New Roman" w:cs="Times New Roman"/>
                <w:lang w:eastAsia="pl-PL"/>
              </w:rPr>
            </w:pPr>
            <w:r w:rsidRPr="000D5CDC">
              <w:rPr>
                <w:rFonts w:eastAsia="Times New Roman" w:cs="Times New Roman"/>
                <w:lang w:eastAsia="pl-PL"/>
              </w:rPr>
              <w:lastRenderedPageBreak/>
              <w:t xml:space="preserve">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AC2426" w:rsidRPr="00AC2426" w:rsidRDefault="00AC2426" w:rsidP="00AC2426">
            <w:pPr>
              <w:spacing w:before="60" w:after="60"/>
              <w:rPr>
                <w:rFonts w:eastAsia="Times New Roman" w:cs="Times New Roman"/>
                <w:lang w:eastAsia="pl-PL"/>
              </w:rPr>
            </w:pPr>
            <w:r w:rsidRPr="00DF0700">
              <w:rPr>
                <w:rFonts w:eastAsia="Times New Roman" w:cs="Times New Roman"/>
                <w:lang w:eastAsia="pl-PL"/>
              </w:rPr>
              <w:t>zgodnie</w:t>
            </w:r>
            <w:r w:rsidRPr="00AC2426">
              <w:rPr>
                <w:rFonts w:eastAsia="Times New Roman" w:cs="Times New Roman"/>
                <w:lang w:eastAsia="pl-PL"/>
              </w:rPr>
              <w:t xml:space="preserve"> z imiennym wykazem podmiotów dla naboru zatwierdzonym przez Zarząd Województwa Zachodniopomorskiego</w:t>
            </w:r>
            <w:r w:rsidR="00DF0700">
              <w:rPr>
                <w:rFonts w:eastAsia="Times New Roman" w:cs="Times New Roman"/>
                <w:lang w:eastAsia="pl-PL"/>
              </w:rPr>
              <w:t xml:space="preserve"> oraz ich personel.</w:t>
            </w:r>
          </w:p>
          <w:p w:rsidR="00AC2426" w:rsidRDefault="00AC2426" w:rsidP="00AC2426">
            <w:pPr>
              <w:spacing w:before="60" w:after="60" w:line="240" w:lineRule="auto"/>
              <w:rPr>
                <w:rFonts w:eastAsia="Times New Roman" w:cs="Times New Roman"/>
                <w:lang w:eastAsia="pl-PL"/>
              </w:rPr>
            </w:pP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lastRenderedPageBreak/>
              <w:t xml:space="preserve">W zakresie typu 2 </w:t>
            </w:r>
            <w:r w:rsidR="0051726C">
              <w:rPr>
                <w:rFonts w:eastAsia="Times New Roman" w:cs="Times New Roman"/>
                <w:lang w:eastAsia="pl-PL"/>
              </w:rPr>
              <w:t>d</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późn. zm.)</w:t>
            </w:r>
          </w:p>
          <w:p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D6D8D" w:rsidRDefault="00623D07" w:rsidP="00121E4A">
            <w:pPr>
              <w:spacing w:before="120" w:after="40" w:line="240" w:lineRule="auto"/>
              <w:rPr>
                <w:rFonts w:eastAsia="Times New Roman" w:cs="Times New Roman"/>
                <w:color w:val="000000"/>
                <w:lang w:eastAsia="pl-PL"/>
              </w:rPr>
            </w:pPr>
            <w:r>
              <w:rPr>
                <w:rFonts w:eastAsia="Times New Roman" w:cs="Times New Roman"/>
                <w:lang w:eastAsia="pl-PL"/>
              </w:rPr>
              <w:t xml:space="preserve"> 15 180 000 </w:t>
            </w:r>
            <w:r w:rsidR="00121E4A">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rsidR="001F7A10" w:rsidRDefault="001F7A10" w:rsidP="00E05DCD">
            <w:pPr>
              <w:spacing w:before="60" w:after="60" w:line="240" w:lineRule="auto"/>
              <w:rPr>
                <w:rFonts w:eastAsia="Times New Roman" w:cs="Times New Roman"/>
                <w:color w:val="000000"/>
                <w:lang w:eastAsia="pl-PL"/>
              </w:rPr>
            </w:pPr>
          </w:p>
          <w:p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t>
            </w:r>
            <w:r w:rsidR="001F7A10" w:rsidRPr="001858A0">
              <w:rPr>
                <w:rFonts w:eastAsia="Times New Roman"/>
              </w:rPr>
              <w:lastRenderedPageBreak/>
              <w:t>wspierających realizację programów operacyjnych  w związku z wystąpieniem COVID-19 w 2020 r. (Dz.U. 2020 poz. 694)</w:t>
            </w:r>
            <w:r w:rsidR="001F7A10">
              <w:rPr>
                <w:rFonts w:eastAsia="Times New Roman"/>
              </w:rPr>
              <w:t>.</w:t>
            </w:r>
          </w:p>
          <w:p w:rsidR="001F7A1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Pr>
                <w:rFonts w:eastAsia="Times New Roman"/>
              </w:rPr>
              <w:t xml:space="preserve"> </w:t>
            </w:r>
            <w:r w:rsidRPr="001858A0">
              <w:rPr>
                <w:rFonts w:eastAsia="Times New Roman"/>
              </w:rPr>
              <w:t>będzie realizowany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rsidR="001F7A10" w:rsidRPr="001858A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rsidR="001F7A10" w:rsidRPr="001858A0" w:rsidRDefault="001F7A10" w:rsidP="001F7A10">
            <w:pPr>
              <w:spacing w:line="240" w:lineRule="auto"/>
              <w:rPr>
                <w:rFonts w:eastAsia="Times New Roman"/>
              </w:rPr>
            </w:pPr>
          </w:p>
          <w:p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Wojewodztwo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rsidR="00095AB7" w:rsidRDefault="00095AB7" w:rsidP="001F7A10">
            <w:pPr>
              <w:spacing w:before="60" w:after="60" w:line="240" w:lineRule="auto"/>
              <w:rPr>
                <w:rFonts w:eastAsia="Times New Roman" w:cs="Times New Roman"/>
                <w:lang w:eastAsia="pl-PL"/>
              </w:rPr>
            </w:pP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AOTMiT. </w:t>
            </w:r>
          </w:p>
          <w:p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t>Agencji Oceny Technologii Medycznych i Taryfikacji</w:t>
            </w:r>
            <w:r>
              <w:rPr>
                <w:rFonts w:eastAsia="Times New Roman"/>
                <w:iCs/>
                <w:lang w:eastAsia="pl-PL"/>
              </w:rPr>
              <w:t xml:space="preserve">. </w:t>
            </w:r>
          </w:p>
          <w:p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a</w:t>
            </w:r>
            <w:r w:rsidR="00EA1ED6">
              <w:rPr>
                <w:rFonts w:eastAsia="Times New Roman"/>
                <w:iCs/>
                <w:lang w:eastAsia="pl-PL"/>
              </w:rPr>
              <w:t xml:space="preserve">i 2b </w:t>
            </w:r>
            <w:r>
              <w:rPr>
                <w:rFonts w:eastAsia="Times New Roman"/>
                <w:iCs/>
                <w:lang w:eastAsia="pl-PL"/>
              </w:rPr>
              <w:t>prowadzone przez podmioty lecznicze są realizowane w</w:t>
            </w:r>
            <w:r w:rsidRPr="00EA1ED6">
              <w:rPr>
                <w:rFonts w:eastAsia="Times New Roman"/>
                <w:iCs/>
                <w:strike/>
                <w:lang w:eastAsia="pl-PL"/>
              </w:rPr>
              <w:t xml:space="preserve"> </w:t>
            </w:r>
            <w:r w:rsidR="007570B5">
              <w:rPr>
                <w:rFonts w:eastAsia="Times New Roman"/>
                <w:iCs/>
                <w:lang w:eastAsia="pl-PL"/>
              </w:rPr>
              <w:t>uzgodnieniu</w:t>
            </w:r>
            <w:r w:rsidR="007570B5">
              <w:rPr>
                <w:rFonts w:eastAsia="Times New Roman"/>
                <w:iCs/>
                <w:u w:val="single"/>
                <w:lang w:eastAsia="pl-PL"/>
              </w:rPr>
              <w:t xml:space="preserve"> </w:t>
            </w:r>
            <w:r>
              <w:rPr>
                <w:rFonts w:eastAsia="Times New Roman"/>
                <w:iCs/>
                <w:lang w:eastAsia="pl-PL"/>
              </w:rPr>
              <w:t xml:space="preserve">z Wojewodą Zachodniopomorskim. </w:t>
            </w:r>
          </w:p>
          <w:p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rsidR="00731582" w:rsidRPr="00D75939" w:rsidRDefault="00747222" w:rsidP="00F83403">
            <w:pPr>
              <w:numPr>
                <w:ilvl w:val="0"/>
                <w:numId w:val="16"/>
              </w:numPr>
              <w:spacing w:before="60" w:after="60" w:line="240" w:lineRule="auto"/>
              <w:rPr>
                <w:rFonts w:eastAsia="Times New Roman"/>
                <w:iCs/>
                <w:strike/>
                <w:lang w:eastAsia="pl-PL"/>
              </w:rPr>
            </w:pPr>
            <w:r w:rsidRPr="00D75939">
              <w:rPr>
                <w:rFonts w:eastAsia="Times New Roman"/>
                <w:iCs/>
                <w:lang w:eastAsia="pl-PL"/>
              </w:rPr>
              <w:t>Finansowanie/r</w:t>
            </w:r>
            <w:r w:rsidR="00731582" w:rsidRPr="00D75939">
              <w:rPr>
                <w:rFonts w:eastAsia="Times New Roman"/>
                <w:iCs/>
                <w:lang w:eastAsia="pl-PL"/>
              </w:rPr>
              <w:t xml:space="preserve">efundacja poniesionych wydatków na dodatkowe wynagrodzenia </w:t>
            </w:r>
            <w:r w:rsidR="003F7C4B" w:rsidRPr="00D75939">
              <w:rPr>
                <w:rFonts w:eastAsia="Times New Roman"/>
                <w:iCs/>
                <w:lang w:eastAsia="pl-PL"/>
              </w:rPr>
              <w:t xml:space="preserve"> personelu zatrudnionego w placówkach </w:t>
            </w:r>
            <w:r w:rsidR="00473BFC" w:rsidRPr="00D75939">
              <w:rPr>
                <w:rFonts w:eastAsia="Times New Roman"/>
                <w:iCs/>
                <w:lang w:eastAsia="pl-PL"/>
              </w:rPr>
              <w:t>prowadząc</w:t>
            </w:r>
            <w:r w:rsidR="003F7C4B" w:rsidRPr="00D75939">
              <w:rPr>
                <w:rFonts w:eastAsia="Times New Roman"/>
                <w:iCs/>
                <w:lang w:eastAsia="pl-PL"/>
              </w:rPr>
              <w:t>ych</w:t>
            </w:r>
            <w:bookmarkStart w:id="40" w:name="_GoBack"/>
            <w:bookmarkEnd w:id="40"/>
            <w:r w:rsidR="00473BFC" w:rsidRPr="00D75939">
              <w:rPr>
                <w:rFonts w:eastAsia="Times New Roman"/>
                <w:iCs/>
                <w:lang w:eastAsia="pl-PL"/>
              </w:rPr>
              <w:t xml:space="preserve"> działania związane z walką i przeciwdział</w:t>
            </w:r>
            <w:r w:rsidR="005A7100" w:rsidRPr="00D75939">
              <w:rPr>
                <w:rFonts w:eastAsia="Times New Roman"/>
                <w:iCs/>
                <w:lang w:eastAsia="pl-PL"/>
              </w:rPr>
              <w:t>a</w:t>
            </w:r>
            <w:r w:rsidR="00473BFC" w:rsidRPr="00D75939">
              <w:rPr>
                <w:rFonts w:eastAsia="Times New Roman"/>
                <w:iCs/>
                <w:lang w:eastAsia="pl-PL"/>
              </w:rPr>
              <w:t>ni</w:t>
            </w:r>
            <w:r w:rsidR="005A7100" w:rsidRPr="00D75939">
              <w:rPr>
                <w:rFonts w:eastAsia="Times New Roman"/>
                <w:iCs/>
                <w:lang w:eastAsia="pl-PL"/>
              </w:rPr>
              <w:t>e</w:t>
            </w:r>
            <w:r w:rsidR="00473BFC" w:rsidRPr="00D75939">
              <w:rPr>
                <w:rFonts w:eastAsia="Times New Roman"/>
                <w:iCs/>
                <w:lang w:eastAsia="pl-PL"/>
              </w:rPr>
              <w:t xml:space="preserve">m COVID-19 </w:t>
            </w:r>
            <w:r w:rsidR="00731582" w:rsidRPr="00D75939">
              <w:rPr>
                <w:rFonts w:eastAsia="Times New Roman"/>
                <w:iCs/>
                <w:lang w:eastAsia="pl-PL"/>
              </w:rPr>
              <w:t>prowadzon</w:t>
            </w:r>
            <w:r w:rsidRPr="00D75939">
              <w:rPr>
                <w:rFonts w:eastAsia="Times New Roman"/>
                <w:iCs/>
                <w:lang w:eastAsia="pl-PL"/>
              </w:rPr>
              <w:t>e</w:t>
            </w:r>
            <w:r w:rsidR="00731582" w:rsidRPr="00D75939">
              <w:rPr>
                <w:rFonts w:eastAsia="Times New Roman"/>
                <w:iCs/>
                <w:lang w:eastAsia="pl-PL"/>
              </w:rPr>
              <w:t xml:space="preserve"> jest w oparciu o przygotowane zestawienia dyrektora podmiotu leczniczego wraz z oświadczeniem . </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lastRenderedPageBreak/>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rsidR="00764B01" w:rsidRPr="000D5CDC"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F70D5">
            <w:pPr>
              <w:spacing w:before="120" w:after="40" w:line="240" w:lineRule="auto"/>
              <w:rPr>
                <w:rFonts w:eastAsia="Times New Roman" w:cs="Times New Roman"/>
                <w:color w:val="000000"/>
                <w:lang w:eastAsia="pl-PL"/>
              </w:rPr>
            </w:pPr>
            <w:r w:rsidRPr="00AD09D6">
              <w:rPr>
                <w:rFonts w:cs="Calibri"/>
              </w:rPr>
              <w:t xml:space="preserve">Nie więcej niż </w:t>
            </w:r>
            <w:r w:rsidR="008F70D5" w:rsidRPr="007054C6">
              <w:rPr>
                <w:rFonts w:cs="Calibri"/>
              </w:rPr>
              <w:t>40</w:t>
            </w:r>
            <w:r w:rsidRPr="007054C6">
              <w:rPr>
                <w:rFonts w:cs="Calibri"/>
              </w:rPr>
              <w:t>%</w:t>
            </w:r>
            <w:r>
              <w:rPr>
                <w:rFonts w:eastAsia="Times New Roman" w:cs="Times New Roman"/>
                <w:color w:val="000000"/>
                <w:lang w:eastAsia="pl-PL"/>
              </w:rPr>
              <w:t xml:space="preserve"> </w:t>
            </w:r>
            <w:r w:rsidR="007054C6">
              <w:rPr>
                <w:rFonts w:eastAsia="Times New Roman" w:cs="Times New Roman"/>
                <w:color w:val="000000"/>
                <w:lang w:eastAsia="pl-PL"/>
              </w:rPr>
              <w:t xml:space="preserve">- w przypadku </w:t>
            </w:r>
            <w:r w:rsidR="00CC1DA2">
              <w:rPr>
                <w:rFonts w:eastAsia="Times New Roman" w:cs="Times New Roman"/>
                <w:color w:val="000000"/>
                <w:lang w:eastAsia="pl-PL"/>
              </w:rPr>
              <w:t xml:space="preserve">typu </w:t>
            </w:r>
            <w:r w:rsidR="007054C6">
              <w:rPr>
                <w:rFonts w:eastAsia="Times New Roman" w:cs="Times New Roman"/>
                <w:color w:val="000000"/>
                <w:lang w:eastAsia="pl-PL"/>
              </w:rPr>
              <w:t>projektu 1</w:t>
            </w:r>
          </w:p>
          <w:p w:rsidR="007054C6" w:rsidRPr="008F75DE" w:rsidRDefault="007054C6" w:rsidP="007054C6">
            <w:pPr>
              <w:spacing w:before="120" w:after="40" w:line="240" w:lineRule="auto"/>
              <w:rPr>
                <w:rFonts w:eastAsia="Times New Roman" w:cs="Times New Roman"/>
                <w:color w:val="000000"/>
                <w:lang w:eastAsia="pl-PL"/>
              </w:rPr>
            </w:pPr>
            <w:r>
              <w:rPr>
                <w:rFonts w:eastAsia="Times New Roman" w:cs="Times New Roman"/>
                <w:color w:val="000000"/>
                <w:lang w:eastAsia="pl-PL"/>
              </w:rPr>
              <w:t>Nie więcej niż 100% - w przypadku typ</w:t>
            </w:r>
            <w:r w:rsidR="00CC1DA2">
              <w:rPr>
                <w:rFonts w:eastAsia="Times New Roman" w:cs="Times New Roman"/>
                <w:color w:val="000000"/>
                <w:lang w:eastAsia="pl-PL"/>
              </w:rPr>
              <w:t>u</w:t>
            </w:r>
            <w:r>
              <w:rPr>
                <w:rFonts w:eastAsia="Times New Roman" w:cs="Times New Roman"/>
                <w:color w:val="000000"/>
                <w:lang w:eastAsia="pl-PL"/>
              </w:rPr>
              <w:t xml:space="preserve"> projektu 2</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CE6E7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w:t>
            </w:r>
            <w:r w:rsidR="001052F9" w:rsidRPr="000D5CDC">
              <w:rPr>
                <w:rFonts w:eastAsia="Times New Roman" w:cs="Times New Roman"/>
                <w:color w:val="000000"/>
                <w:lang w:eastAsia="pl-PL"/>
              </w:rPr>
              <w:t>85%</w:t>
            </w:r>
          </w:p>
          <w:p w:rsidR="00CE6E7A" w:rsidRDefault="00CE6E7A" w:rsidP="00BC478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2: </w:t>
            </w:r>
            <w:r w:rsidR="00BC478E">
              <w:rPr>
                <w:rFonts w:eastAsia="Times New Roman" w:cs="Times New Roman"/>
                <w:color w:val="000000"/>
                <w:lang w:eastAsia="pl-PL"/>
              </w:rPr>
              <w:t>85</w:t>
            </w:r>
            <w:r>
              <w:rPr>
                <w:rFonts w:eastAsia="Times New Roman" w:cs="Times New Roman"/>
                <w:color w:val="000000"/>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75939" w:rsidRDefault="00402B5C" w:rsidP="000D5CDC">
            <w:pPr>
              <w:spacing w:before="120" w:after="40" w:line="240" w:lineRule="auto"/>
              <w:rPr>
                <w:rFonts w:eastAsia="Times New Roman" w:cs="Times New Roman"/>
                <w:lang w:eastAsia="pl-PL"/>
              </w:rPr>
            </w:pPr>
            <w:r w:rsidRPr="00D75939">
              <w:rPr>
                <w:rFonts w:eastAsia="Times New Roman" w:cs="Times New Roman"/>
                <w:lang w:eastAsia="pl-PL"/>
              </w:rPr>
              <w:t xml:space="preserve">90% (85% </w:t>
            </w:r>
            <w:r w:rsidR="00CE6E7A" w:rsidRPr="00D75939">
              <w:rPr>
                <w:rFonts w:eastAsia="Times New Roman" w:cs="Times New Roman"/>
                <w:lang w:eastAsia="pl-PL"/>
              </w:rPr>
              <w:t xml:space="preserve">EFS </w:t>
            </w:r>
            <w:r w:rsidRPr="00D75939">
              <w:rPr>
                <w:rFonts w:eastAsia="Times New Roman" w:cs="Times New Roman"/>
                <w:lang w:eastAsia="pl-PL"/>
              </w:rPr>
              <w:t>+ 5% BP)</w:t>
            </w:r>
            <w:r w:rsidR="00AD09D6" w:rsidRPr="00D75939">
              <w:rPr>
                <w:rFonts w:eastAsia="Times New Roman" w:cs="Times New Roman"/>
                <w:lang w:eastAsia="pl-PL"/>
              </w:rPr>
              <w:t xml:space="preserve"> - typ projektów 1</w:t>
            </w:r>
          </w:p>
          <w:p w:rsidR="00AD09D6" w:rsidRPr="00D75939" w:rsidRDefault="00AD09D6" w:rsidP="007555EB">
            <w:pPr>
              <w:spacing w:before="120" w:after="40" w:line="240" w:lineRule="auto"/>
              <w:rPr>
                <w:rFonts w:eastAsia="Times New Roman" w:cs="Times New Roman"/>
                <w:color w:val="000000"/>
                <w:lang w:eastAsia="pl-PL"/>
              </w:rPr>
            </w:pPr>
            <w:r w:rsidRPr="00D75939">
              <w:rPr>
                <w:rFonts w:eastAsia="Times New Roman" w:cs="Times New Roman"/>
                <w:lang w:eastAsia="pl-PL"/>
              </w:rPr>
              <w:t xml:space="preserve">100% </w:t>
            </w:r>
            <w:r w:rsidR="00CE6E7A" w:rsidRPr="00D75939">
              <w:rPr>
                <w:rFonts w:eastAsia="Times New Roman" w:cs="Times New Roman"/>
                <w:lang w:eastAsia="pl-PL"/>
              </w:rPr>
              <w:t>(</w:t>
            </w:r>
            <w:r w:rsidR="007555EB" w:rsidRPr="00D75939">
              <w:rPr>
                <w:rFonts w:eastAsia="Times New Roman" w:cs="Times New Roman"/>
                <w:lang w:eastAsia="pl-PL"/>
              </w:rPr>
              <w:t>85</w:t>
            </w:r>
            <w:r w:rsidR="00CE6E7A" w:rsidRPr="00D75939">
              <w:rPr>
                <w:rFonts w:eastAsia="Times New Roman" w:cs="Times New Roman"/>
                <w:lang w:eastAsia="pl-PL"/>
              </w:rPr>
              <w:t xml:space="preserve">% EFS + </w:t>
            </w:r>
            <w:r w:rsidR="007555EB" w:rsidRPr="00D75939">
              <w:rPr>
                <w:rFonts w:eastAsia="Times New Roman" w:cs="Times New Roman"/>
                <w:lang w:eastAsia="pl-PL"/>
              </w:rPr>
              <w:t>15</w:t>
            </w:r>
            <w:r w:rsidR="00CE6E7A" w:rsidRPr="00D75939">
              <w:rPr>
                <w:rFonts w:eastAsia="Times New Roman" w:cs="Times New Roman"/>
                <w:lang w:eastAsia="pl-PL"/>
              </w:rPr>
              <w:t xml:space="preserve">% BP) </w:t>
            </w:r>
            <w:r w:rsidRPr="00D75939">
              <w:rPr>
                <w:rFonts w:eastAsia="Times New Roman" w:cs="Times New Roman"/>
                <w:lang w:eastAsia="pl-PL"/>
              </w:rPr>
              <w:t>dla typy projektów 2</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D75939" w:rsidRDefault="001052F9" w:rsidP="000D5CDC">
            <w:pPr>
              <w:spacing w:before="120" w:line="240" w:lineRule="auto"/>
              <w:rPr>
                <w:rFonts w:eastAsia="Times New Roman" w:cs="Times New Roman"/>
                <w:color w:val="000000"/>
                <w:lang w:eastAsia="pl-PL"/>
              </w:rPr>
            </w:pPr>
            <w:r w:rsidRPr="00D75939">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D09D6" w:rsidRPr="00D75939" w:rsidRDefault="001052F9" w:rsidP="000D5CDC">
            <w:pPr>
              <w:spacing w:before="120" w:after="40" w:line="240" w:lineRule="auto"/>
              <w:rPr>
                <w:rFonts w:eastAsia="Times New Roman" w:cs="Times New Roman"/>
                <w:lang w:eastAsia="pl-PL"/>
              </w:rPr>
            </w:pPr>
            <w:r w:rsidRPr="00D75939">
              <w:rPr>
                <w:rFonts w:eastAsia="Times New Roman" w:cs="Times New Roman"/>
                <w:lang w:eastAsia="pl-PL"/>
              </w:rPr>
              <w:t>1</w:t>
            </w:r>
            <w:r w:rsidR="00402B5C" w:rsidRPr="00D75939">
              <w:rPr>
                <w:rFonts w:eastAsia="Times New Roman" w:cs="Times New Roman"/>
                <w:lang w:eastAsia="pl-PL"/>
              </w:rPr>
              <w:t>0</w:t>
            </w:r>
            <w:r w:rsidRPr="00D75939">
              <w:rPr>
                <w:rFonts w:eastAsia="Times New Roman" w:cs="Times New Roman"/>
                <w:lang w:eastAsia="pl-PL"/>
              </w:rPr>
              <w:t>%</w:t>
            </w:r>
            <w:r w:rsidR="00AD09D6" w:rsidRPr="00D75939">
              <w:rPr>
                <w:rFonts w:eastAsia="Times New Roman" w:cs="Times New Roman"/>
                <w:lang w:eastAsia="pl-PL"/>
              </w:rPr>
              <w:t xml:space="preserve"> - typ projektów 1</w:t>
            </w:r>
          </w:p>
          <w:p w:rsidR="001052F9" w:rsidRPr="00D75939" w:rsidRDefault="00AD09D6" w:rsidP="000D5CDC">
            <w:pPr>
              <w:spacing w:before="120" w:after="40" w:line="240" w:lineRule="auto"/>
              <w:rPr>
                <w:rFonts w:eastAsia="Times New Roman" w:cs="Times New Roman"/>
                <w:color w:val="000000"/>
                <w:lang w:eastAsia="pl-PL"/>
              </w:rPr>
            </w:pPr>
            <w:r w:rsidRPr="00D75939">
              <w:rPr>
                <w:rFonts w:eastAsia="Times New Roman" w:cs="Times New Roman"/>
                <w:lang w:eastAsia="pl-PL"/>
              </w:rPr>
              <w:t>0% - typ projektów 2.</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Calibri" w:hAnsi="Calibri" w:cs="Times New Roman"/>
          <w:sz w:val="22"/>
          <w:szCs w:val="22"/>
        </w:rPr>
        <w:sectPr w:rsidR="001052F9" w:rsidSect="00E25DA1">
          <w:headerReference w:type="default" r:id="rId39"/>
          <w:pgSz w:w="16838" w:h="11906" w:orient="landscape"/>
          <w:pgMar w:top="1417" w:right="1417" w:bottom="1417" w:left="1417" w:header="708" w:footer="708" w:gutter="0"/>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930869" w:rsidP="00094254">
      <w:pPr>
        <w:jc w:val="center"/>
        <w:rPr>
          <w:b/>
          <w:sz w:val="32"/>
          <w:szCs w:val="32"/>
        </w:rPr>
      </w:pPr>
      <w:r>
        <w:rPr>
          <w:b/>
          <w:noProof/>
          <w:sz w:val="32"/>
          <w:szCs w:val="32"/>
          <w:lang w:eastAsia="pl-PL"/>
        </w:rPr>
        <w:drawing>
          <wp:inline distT="0" distB="0" distL="0" distR="0" wp14:anchorId="7801B8BD" wp14:editId="751920BF">
            <wp:extent cx="1892300" cy="1879600"/>
            <wp:effectExtent l="0" t="0" r="1270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Niezwykle istotne będzie także podnoszenie jakości oferty placówek wychowania przedszkolnego w powiązaniu z działaniami ukierunkowanymi na tworzenie </w:t>
            </w:r>
            <w:r w:rsidRPr="0009217B">
              <w:rPr>
                <w:rFonts w:eastAsia="Times New Roman" w:cs="Times New Roman"/>
                <w:lang w:eastAsia="pl-PL"/>
              </w:rPr>
              <w:lastRenderedPageBreak/>
              <w:t>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pozaformalne.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 xml:space="preserve">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w:t>
            </w:r>
            <w:r w:rsidRPr="0009217B">
              <w:rPr>
                <w:rFonts w:eastAsia="Times New Roman" w:cs="Times New Roman"/>
                <w:lang w:eastAsia="pl-PL"/>
              </w:rPr>
              <w:lastRenderedPageBreak/>
              <w:t>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transveral skills)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6B51CA">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w:t>
            </w:r>
            <w:r w:rsidR="006B51CA">
              <w:rPr>
                <w:rFonts w:eastAsia="Times New Roman" w:cs="Times New Roman"/>
                <w:color w:val="000000"/>
                <w:lang w:eastAsia="pl-PL"/>
              </w:rPr>
              <w:t>  96 911 295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111142"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111142" w:rsidTr="00CB2F14">
        <w:trPr>
          <w:trHeight w:val="255"/>
        </w:trPr>
        <w:tc>
          <w:tcPr>
            <w:tcW w:w="14442" w:type="dxa"/>
            <w:gridSpan w:val="2"/>
            <w:tcBorders>
              <w:top w:val="nil"/>
              <w:left w:val="nil"/>
              <w:bottom w:val="nil"/>
              <w:right w:val="nil"/>
            </w:tcBorders>
            <w:shd w:val="clear" w:color="000000" w:fill="D9D9D9"/>
            <w:noWrap/>
            <w:hideMark/>
          </w:tcPr>
          <w:p w:rsidR="00E375AB" w:rsidRPr="005E489A" w:rsidRDefault="00E375AB" w:rsidP="00E05DCD">
            <w:pPr>
              <w:pStyle w:val="Nagwek3"/>
              <w:rPr>
                <w:rFonts w:ascii="Myriad Pro" w:hAnsi="Myriad Pro"/>
                <w:b w:val="0"/>
                <w:bCs w:val="0"/>
                <w:color w:val="000000"/>
                <w:lang w:eastAsia="pl-PL"/>
              </w:rPr>
            </w:pPr>
            <w:bookmarkStart w:id="44" w:name="_Toc423941238"/>
            <w:bookmarkStart w:id="45" w:name="_Toc53388647"/>
            <w:r w:rsidRPr="005E489A">
              <w:rPr>
                <w:rFonts w:ascii="Myriad Pro" w:hAnsi="Myriad Pro"/>
                <w:b w:val="0"/>
                <w:color w:val="000000"/>
                <w:lang w:eastAsia="pl-PL"/>
              </w:rPr>
              <w:lastRenderedPageBreak/>
              <w:t>8.1 Upowszechnienie edukacji przedszkolnej</w:t>
            </w:r>
            <w:bookmarkEnd w:id="44"/>
            <w:bookmarkEnd w:id="45"/>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rsidTr="00E375AB">
        <w:trPr>
          <w:trHeight w:val="255"/>
        </w:trPr>
        <w:tc>
          <w:tcPr>
            <w:tcW w:w="851" w:type="dxa"/>
            <w:tcBorders>
              <w:top w:val="nil"/>
              <w:left w:val="nil"/>
              <w:bottom w:val="nil"/>
              <w:right w:val="nil"/>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lastRenderedPageBreak/>
              <w:t>Wzrost liczby dzieci objętych wsparciem w ramach edukacji przedszkolnej [%]</w:t>
            </w:r>
            <w:r>
              <w:rPr>
                <w:rFonts w:eastAsia="Times New Roman" w:cs="Times New Roman"/>
                <w:lang w:eastAsia="pl-PL"/>
              </w:rPr>
              <w:t>.</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[szt] –CV33.</w:t>
            </w:r>
          </w:p>
          <w:p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rsidR="00E375AB" w:rsidRPr="00111142" w:rsidRDefault="00E375AB" w:rsidP="00900051">
            <w:pPr>
              <w:pStyle w:val="Akapitzlist"/>
              <w:numPr>
                <w:ilvl w:val="0"/>
                <w:numId w:val="173"/>
              </w:numPr>
              <w:spacing w:after="0"/>
              <w:rPr>
                <w:rFonts w:eastAsia="Times New Roman"/>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specjalistyczne: korekcyjno-kompensacyjne, logopedyczne,</w:t>
            </w:r>
            <w:r w:rsidR="006428DC" w:rsidRPr="00111142">
              <w:rPr>
                <w:rFonts w:eastAsia="Times New Roman"/>
                <w:lang w:eastAsia="pl-PL"/>
              </w:rPr>
              <w:t xml:space="preserve"> rozwijające kompetencje emocjonalno – społeczne</w:t>
            </w:r>
            <w:r w:rsidRPr="00111142">
              <w:rPr>
                <w:rFonts w:eastAsia="Times New Roman"/>
                <w:lang w:eastAsia="pl-PL"/>
              </w:rPr>
              <w:t xml:space="preserve"> oraz inne zaj</w:t>
            </w:r>
            <w:r w:rsidRPr="00111142">
              <w:rPr>
                <w:rFonts w:eastAsia="Times New Roman" w:hint="eastAsia"/>
                <w:lang w:eastAsia="pl-PL"/>
              </w:rPr>
              <w:t>ę</w:t>
            </w:r>
            <w:r w:rsidRPr="00111142">
              <w:rPr>
                <w:rFonts w:eastAsia="Times New Roman"/>
                <w:lang w:eastAsia="pl-PL"/>
              </w:rPr>
              <w:t xml:space="preserve">cia o charakterze terapeutycznym, </w:t>
            </w:r>
          </w:p>
          <w:p w:rsidR="00E375AB" w:rsidRPr="00111142" w:rsidRDefault="00E375AB" w:rsidP="00900051">
            <w:pPr>
              <w:pStyle w:val="Akapitzlist"/>
              <w:numPr>
                <w:ilvl w:val="0"/>
                <w:numId w:val="173"/>
              </w:numPr>
              <w:spacing w:after="0"/>
              <w:rPr>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stymuluj</w:t>
            </w:r>
            <w:r w:rsidRPr="00111142">
              <w:rPr>
                <w:rFonts w:eastAsia="Times New Roman" w:hint="eastAsia"/>
                <w:lang w:eastAsia="pl-PL"/>
              </w:rPr>
              <w:t>ą</w:t>
            </w:r>
            <w:r w:rsidRPr="00111142">
              <w:rPr>
                <w:rFonts w:eastAsia="Times New Roman"/>
                <w:lang w:eastAsia="pl-PL"/>
              </w:rPr>
              <w:t>ce rozw</w:t>
            </w:r>
            <w:r w:rsidRPr="00111142">
              <w:rPr>
                <w:rFonts w:eastAsia="Times New Roman" w:hint="eastAsia"/>
                <w:lang w:eastAsia="pl-PL"/>
              </w:rPr>
              <w:t>ó</w:t>
            </w:r>
            <w:r w:rsidRPr="00111142">
              <w:rPr>
                <w:rFonts w:eastAsia="Times New Roman"/>
                <w:lang w:eastAsia="pl-PL"/>
              </w:rPr>
              <w:t xml:space="preserve">j psychoruchowy np. </w:t>
            </w:r>
            <w:r w:rsidRPr="00111142">
              <w:rPr>
                <w:lang w:eastAsia="pl-PL"/>
              </w:rPr>
              <w:t>gimnastyk</w:t>
            </w:r>
            <w:r w:rsidRPr="00111142">
              <w:rPr>
                <w:rFonts w:hint="eastAsia"/>
                <w:lang w:eastAsia="pl-PL"/>
              </w:rPr>
              <w:t>ę</w:t>
            </w:r>
            <w:r w:rsidRPr="00111142">
              <w:rPr>
                <w:lang w:eastAsia="pl-PL"/>
              </w:rPr>
              <w:t xml:space="preserve"> korekcyjn</w:t>
            </w:r>
            <w:r w:rsidRPr="00111142">
              <w:rPr>
                <w:rFonts w:hint="eastAsia"/>
                <w:lang w:eastAsia="pl-PL"/>
              </w:rPr>
              <w:t>ą</w:t>
            </w:r>
            <w:r w:rsidRPr="00111142">
              <w:rPr>
                <w:lang w:eastAsia="pl-PL"/>
              </w:rPr>
              <w:t>,</w:t>
            </w:r>
          </w:p>
          <w:p w:rsidR="00E375AB" w:rsidRPr="00B9693A" w:rsidRDefault="00E375AB" w:rsidP="00B9693A">
            <w:pPr>
              <w:pStyle w:val="Akapitzlist"/>
              <w:numPr>
                <w:ilvl w:val="0"/>
                <w:numId w:val="173"/>
              </w:numPr>
              <w:spacing w:after="0"/>
              <w:rPr>
                <w:lang w:eastAsia="pl-PL"/>
              </w:rPr>
            </w:pPr>
            <w:r w:rsidRPr="00111142">
              <w:rPr>
                <w:lang w:eastAsia="pl-PL"/>
              </w:rPr>
              <w:t>zajęcia w ramach wczesnego wspomagania rozwoju w rozumieniu ustawy</w:t>
            </w:r>
            <w:r w:rsidR="006428DC" w:rsidRPr="00111142">
              <w:rPr>
                <w:lang w:eastAsia="pl-PL"/>
              </w:rPr>
              <w:t xml:space="preserve"> Prawo oświatowe</w:t>
            </w:r>
            <w:r w:rsidR="00DA5482" w:rsidRPr="00111142">
              <w:rPr>
                <w:lang w:eastAsia="pl-PL"/>
              </w:rPr>
              <w:t>.</w:t>
            </w:r>
            <w:r w:rsidRPr="00111142">
              <w:rPr>
                <w:lang w:eastAsia="pl-PL"/>
              </w:rPr>
              <w:t xml:space="preserve"> </w:t>
            </w:r>
          </w:p>
          <w:p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111142" w:rsidRDefault="007409E8" w:rsidP="007409E8">
            <w:pPr>
              <w:pStyle w:val="Akapitzlist"/>
              <w:numPr>
                <w:ilvl w:val="1"/>
                <w:numId w:val="231"/>
              </w:numPr>
              <w:spacing w:after="0" w:line="240" w:lineRule="auto"/>
              <w:ind w:left="1064" w:hanging="425"/>
              <w:rPr>
                <w:rFonts w:eastAsia="Times New Roman"/>
                <w:lang w:eastAsia="pl-PL"/>
              </w:rPr>
            </w:pPr>
            <w:r>
              <w:rPr>
                <w:rFonts w:eastAsia="Times New Roman"/>
                <w:lang w:eastAsia="pl-PL"/>
              </w:rPr>
              <w:t xml:space="preserve">   </w:t>
            </w:r>
            <w:r w:rsidR="007979A9" w:rsidRPr="00111142">
              <w:rPr>
                <w:rFonts w:eastAsia="Times New Roman"/>
                <w:lang w:eastAsia="pl-PL"/>
              </w:rPr>
              <w:t>realizację projektów edukacyjnych w OWP</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dodatkowych zajeć dydaktyczno-wyrównawczych służących wyrównywaniu dysproporcji edukacyjnych w trkacjie procesu kształcenia dla dzieci w wieku przedszkolnym</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różnych form rozwijających uzdolnienia dzieci w wieku przedszkolnym,</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organizację kółek zainteresowań, warsztatów, laboratoriów dla dzieci w wieku przedszkolnym,</w:t>
            </w:r>
          </w:p>
          <w:p w:rsidR="00336A7B" w:rsidRDefault="00336A7B" w:rsidP="007409E8">
            <w:pPr>
              <w:pStyle w:val="Akapitzlist"/>
              <w:numPr>
                <w:ilvl w:val="1"/>
                <w:numId w:val="231"/>
              </w:numPr>
              <w:spacing w:after="0" w:line="240" w:lineRule="auto"/>
              <w:ind w:left="1206" w:hanging="567"/>
              <w:rPr>
                <w:rFonts w:eastAsia="Times New Roman"/>
                <w:lang w:eastAsia="pl-PL"/>
              </w:rPr>
            </w:pPr>
            <w:r>
              <w:rPr>
                <w:rFonts w:eastAsia="Times New Roman"/>
                <w:lang w:eastAsia="pl-PL"/>
              </w:rPr>
              <w:t xml:space="preserve">doradztwo zawodowe dla dzieci w wieku przedszkolnym, </w:t>
            </w:r>
          </w:p>
          <w:p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eastAsia="pl-PL"/>
              </w:rPr>
              <w:t>realizację zajeć organizowanych poza OWP.</w:t>
            </w:r>
          </w:p>
          <w:p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t>
            </w:r>
            <w:r w:rsidRPr="00DD7EFE">
              <w:rPr>
                <w:rFonts w:eastAsia="Times New Roman" w:cs="Times New Roman"/>
                <w:lang w:eastAsia="pl-PL"/>
              </w:rPr>
              <w:lastRenderedPageBreak/>
              <w:t xml:space="preserve">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kursy i szkolenia doskonalące,</w:t>
            </w:r>
            <w:r w:rsidRPr="00111142">
              <w:t xml:space="preserve"> w tym z wykorzystaniem pracy trener</w:t>
            </w:r>
            <w:r w:rsidRPr="00111142">
              <w:rPr>
                <w:rFonts w:hint="eastAsia"/>
              </w:rPr>
              <w:t>ó</w:t>
            </w:r>
            <w:r w:rsidRPr="00111142">
              <w:t>w przeszkolonych w ramach PO WER</w:t>
            </w:r>
            <w:r w:rsidR="006428DC" w:rsidRPr="00111142">
              <w:t xml:space="preserve"> oraz</w:t>
            </w:r>
            <w:r w:rsidRPr="00111142">
              <w:t xml:space="preserve"> studia podyplomowe,</w:t>
            </w:r>
          </w:p>
          <w:p w:rsidR="00E375AB" w:rsidRPr="00111142" w:rsidRDefault="00E375AB" w:rsidP="00900051">
            <w:pPr>
              <w:pStyle w:val="Akapitzlist"/>
              <w:numPr>
                <w:ilvl w:val="0"/>
                <w:numId w:val="174"/>
              </w:numPr>
              <w:spacing w:after="0"/>
              <w:rPr>
                <w:lang w:eastAsia="pl-PL"/>
              </w:rPr>
            </w:pPr>
            <w:r w:rsidRPr="00111142">
              <w:rPr>
                <w:rFonts w:eastAsia="Times New Roman"/>
                <w:lang w:eastAsia="pl-PL"/>
              </w:rPr>
              <w:t>wspieranie istniej</w:t>
            </w:r>
            <w:r w:rsidRPr="00111142">
              <w:rPr>
                <w:rFonts w:eastAsia="Times New Roman" w:hint="eastAsia"/>
                <w:lang w:eastAsia="pl-PL"/>
              </w:rPr>
              <w:t>ą</w:t>
            </w:r>
            <w:r w:rsidRPr="00111142">
              <w:rPr>
                <w:rFonts w:eastAsia="Times New Roman"/>
                <w:lang w:eastAsia="pl-PL"/>
              </w:rPr>
              <w:t xml:space="preserve">cych, </w:t>
            </w:r>
            <w:r w:rsidRPr="00111142">
              <w:rPr>
                <w:lang w:eastAsia="pl-PL"/>
              </w:rPr>
              <w:t xml:space="preserve">budowanie nowych i moderowanie sieci współpracy i samokształcenia nauczycieli, </w:t>
            </w:r>
          </w:p>
          <w:p w:rsidR="007979A9"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 xml:space="preserve">współpracę ze specjalistycznymi ośrodkami, np. specjalnymi ośrodkami szkolno-wychowawczymi, </w:t>
            </w:r>
            <w:r w:rsidRPr="00111142">
              <w:t>poradniami psychologiczno-pedagogicznymi, OWP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7979A9" w:rsidRPr="00111142">
              <w:rPr>
                <w:rFonts w:eastAsia="Times New Roman"/>
                <w:lang w:eastAsia="pl-PL"/>
              </w:rPr>
              <w:t>,</w:t>
            </w:r>
          </w:p>
          <w:p w:rsidR="00E375AB" w:rsidRPr="00111142" w:rsidRDefault="007979A9" w:rsidP="00900051">
            <w:pPr>
              <w:pStyle w:val="Akapitzlist"/>
              <w:numPr>
                <w:ilvl w:val="0"/>
                <w:numId w:val="174"/>
              </w:numPr>
              <w:spacing w:after="0"/>
              <w:rPr>
                <w:rFonts w:eastAsia="Times New Roman"/>
                <w:lang w:eastAsia="pl-PL"/>
              </w:rPr>
            </w:pPr>
            <w:r w:rsidRPr="00111142">
              <w:rPr>
                <w:rFonts w:eastAsia="Times New Roman"/>
                <w:lang w:eastAsia="pl-PL"/>
              </w:rPr>
              <w:t>realizację w OWP programów wspomagania.</w:t>
            </w:r>
            <w:r w:rsidR="00E375AB" w:rsidRPr="00111142">
              <w:rPr>
                <w:color w:val="000000"/>
                <w:lang w:eastAsia="pl-PL"/>
              </w:rPr>
              <w:t> </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17 423 230 EUR</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375AB" w:rsidRPr="00111142"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111142" w:rsidTr="000B102B">
        <w:trPr>
          <w:trHeight w:val="255"/>
        </w:trPr>
        <w:tc>
          <w:tcPr>
            <w:tcW w:w="14442" w:type="dxa"/>
            <w:gridSpan w:val="2"/>
            <w:tcBorders>
              <w:top w:val="nil"/>
              <w:left w:val="nil"/>
              <w:bottom w:val="nil"/>
              <w:right w:val="nil"/>
            </w:tcBorders>
            <w:shd w:val="clear" w:color="000000" w:fill="D9D9D9"/>
            <w:noWrap/>
            <w:hideMark/>
          </w:tcPr>
          <w:p w:rsidR="00767A62" w:rsidRPr="005E489A" w:rsidRDefault="00767A62" w:rsidP="003D5EF6">
            <w:pPr>
              <w:pStyle w:val="Nagwek3"/>
              <w:rPr>
                <w:rFonts w:ascii="Myriad Pro" w:hAnsi="Myriad Pro"/>
                <w:b w:val="0"/>
                <w:bCs w:val="0"/>
                <w:color w:val="000000"/>
                <w:lang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eastAsia="pl-PL"/>
              </w:rPr>
              <w:lastRenderedPageBreak/>
              <w:t>8.2 Wsparcie szkół i placówek prowadzących kształcenie ogólne oraz uczniów uczestniczących w kształceniu podstawowym</w:t>
            </w:r>
            <w:r w:rsidR="003D5EF6" w:rsidRPr="005E489A">
              <w:rPr>
                <w:rFonts w:ascii="Myriad Pro" w:hAnsi="Myriad Pro"/>
                <w:b w:val="0"/>
                <w:color w:val="000000"/>
                <w:lang w:eastAsia="pl-PL"/>
              </w:rPr>
              <w:t xml:space="preserve"> i ponadpodstawowym</w:t>
            </w:r>
            <w:bookmarkEnd w:id="46"/>
            <w:bookmarkEnd w:id="47"/>
            <w:bookmarkEnd w:id="48"/>
            <w:bookmarkEnd w:id="49"/>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ponadpostawowym</w:t>
            </w:r>
            <w:r w:rsidR="00F23C5D">
              <w:rPr>
                <w:rStyle w:val="Odwoanieprzypisudolnego"/>
                <w:rFonts w:eastAsia="Times New Roman" w:cs="Times New Roman"/>
                <w:b/>
                <w:lang w:eastAsia="pl-PL"/>
              </w:rPr>
              <w:footnoteReference w:id="27"/>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rsidTr="000B102B">
        <w:trPr>
          <w:trHeight w:val="255"/>
        </w:trPr>
        <w:tc>
          <w:tcPr>
            <w:tcW w:w="851" w:type="dxa"/>
            <w:tcBorders>
              <w:top w:val="nil"/>
              <w:left w:val="nil"/>
              <w:bottom w:val="nil"/>
              <w:right w:val="nil"/>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w:t>
            </w:r>
            <w:r w:rsidRPr="00E375AB">
              <w:rPr>
                <w:rFonts w:eastAsia="Times New Roman" w:cs="Times New Roman"/>
                <w:color w:val="000000"/>
                <w:lang w:eastAsia="pl-PL"/>
              </w:rPr>
              <w:lastRenderedPageBreak/>
              <w:t>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900051">
            <w:pPr>
              <w:pStyle w:val="Akapitzlist"/>
              <w:numPr>
                <w:ilvl w:val="0"/>
                <w:numId w:val="175"/>
              </w:numPr>
              <w:spacing w:before="60" w:line="240" w:lineRule="auto"/>
              <w:ind w:left="639"/>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67A62" w:rsidRPr="00111142" w:rsidRDefault="00767A62" w:rsidP="00900051">
            <w:pPr>
              <w:pStyle w:val="Akapitzlist"/>
              <w:numPr>
                <w:ilvl w:val="0"/>
                <w:numId w:val="138"/>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111142" w:rsidRDefault="00767A62" w:rsidP="00900051">
            <w:pPr>
              <w:pStyle w:val="Akapitzlist"/>
              <w:numPr>
                <w:ilvl w:val="0"/>
                <w:numId w:val="139"/>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wsparcie uczniów ze specjalnymi potrzebami rozwojowymi i edukacyjnymi, w tym uczniów młodszych oraz uczniów zdolnych w ramach zajęć uzupełniających ofertę szkoły lub placówki systemu oświaty, w tym: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lastRenderedPageBreak/>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 xml:space="preserve">kształcenie ogólne (z wyłączeniem szkół dla dorosłych) i ich </w:t>
            </w:r>
            <w:r w:rsidRPr="00584A54">
              <w:rPr>
                <w:rFonts w:eastAsia="Times New Roman" w:cs="Times New Roman"/>
                <w:lang w:eastAsia="pl-PL"/>
              </w:rPr>
              <w:lastRenderedPageBreak/>
              <w:t>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rsidTr="000B102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3 431 770 EUR</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cross-financing)</w:t>
            </w:r>
            <w:r w:rsidRPr="00584A54">
              <w:rPr>
                <w:rFonts w:eastAsia="Times New Roman" w:cs="Times New Roman"/>
                <w:color w:val="000000"/>
                <w:lang w:eastAsia="pl-PL"/>
              </w:rPr>
              <w:t>.</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rsidTr="000B102B">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rsidTr="000B102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0" w:name="_Toc53388649"/>
            <w:r w:rsidRPr="005E489A">
              <w:rPr>
                <w:rFonts w:ascii="Myriad Pro" w:hAnsi="Myriad Pro"/>
                <w:b w:val="0"/>
                <w:color w:val="000000"/>
                <w:lang w:eastAsia="pl-PL"/>
              </w:rPr>
              <w:lastRenderedPageBreak/>
              <w:t>8.3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ponadpodstawowym</w:t>
            </w:r>
            <w:r w:rsidRPr="005E489A">
              <w:rPr>
                <w:rFonts w:ascii="Myriad Pro" w:hAnsi="Myriad Pro"/>
                <w:b w:val="0"/>
                <w:color w:val="000000"/>
                <w:lang w:eastAsia="pl-PL"/>
              </w:rPr>
              <w:t xml:space="preserve"> i ponadgimnazjalnym w ramach Strategii ZIT dla Szczecińskiego Obszaru Metropolitalnego</w:t>
            </w:r>
            <w:bookmarkEnd w:id="50"/>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83"/>
              </w:numPr>
              <w:spacing w:before="60" w:line="240" w:lineRule="auto"/>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11081" w:rsidRPr="00111142" w:rsidRDefault="00711081" w:rsidP="006A5F87">
            <w:pPr>
              <w:pStyle w:val="Akapitzlist"/>
              <w:numPr>
                <w:ilvl w:val="0"/>
                <w:numId w:val="203"/>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111142" w:rsidRDefault="00711081" w:rsidP="006A5F87">
            <w:pPr>
              <w:pStyle w:val="Akapitzlist"/>
              <w:numPr>
                <w:ilvl w:val="0"/>
                <w:numId w:val="25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wsparcie uczniów ze specjalnymi potrzebami edukacyjnymi, w tym uczniów młodszych w ramach zajęć uzupełniających ofertę szkoły lub placówki </w:t>
            </w:r>
            <w:r w:rsidRPr="00111142">
              <w:rPr>
                <w:rFonts w:eastAsia="Times New Roman"/>
                <w:lang w:eastAsia="pl-PL"/>
              </w:rPr>
              <w:lastRenderedPageBreak/>
              <w:t>systemu oświaty, w tym: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rsidR="00711081" w:rsidRPr="00111142" w:rsidRDefault="00711081" w:rsidP="006A5F87">
            <w:pPr>
              <w:pStyle w:val="Akapitzlist"/>
              <w:numPr>
                <w:ilvl w:val="0"/>
                <w:numId w:val="254"/>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111142" w:rsidRDefault="00711081" w:rsidP="006A5F87">
            <w:pPr>
              <w:pStyle w:val="Akapitzlist"/>
              <w:numPr>
                <w:ilvl w:val="0"/>
                <w:numId w:val="204"/>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711081" w:rsidRPr="00111142" w:rsidRDefault="00711081" w:rsidP="00270CA5">
            <w:pPr>
              <w:spacing w:before="60" w:after="60"/>
              <w:rPr>
                <w:rFonts w:cs="Times New Roman"/>
              </w:rPr>
            </w:pPr>
            <w:r>
              <w:rPr>
                <w:rFonts w:eastAsia="Times New Roman" w:cs="Times New Roman"/>
                <w:lang w:eastAsia="pl-PL"/>
              </w:rPr>
              <w:lastRenderedPageBreak/>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1" w:name="_Toc53388650"/>
            <w:r w:rsidRPr="005E489A">
              <w:rPr>
                <w:rFonts w:ascii="Myriad Pro" w:hAnsi="Myriad Pro"/>
                <w:b w:val="0"/>
                <w:color w:val="000000"/>
                <w:lang w:eastAsia="pl-PL"/>
              </w:rPr>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ponadpodstawowych</w:t>
            </w:r>
            <w:r w:rsidRPr="005E489A">
              <w:rPr>
                <w:rFonts w:ascii="Myriad Pro" w:hAnsi="Myriad Pro"/>
                <w:b w:val="0"/>
                <w:color w:val="000000"/>
                <w:lang w:eastAsia="pl-PL"/>
              </w:rPr>
              <w:t xml:space="preserve"> i ponadgimnazjalnym w ramach Strategii ZIT dla Koszalińsko-Kołobrzesko-Białogardzkiego Obszaru Funkcjonalnego</w:t>
            </w:r>
            <w:bookmarkEnd w:id="5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Liczba uczniów obętych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111142" w:rsidRDefault="001052F9" w:rsidP="00900051">
            <w:pPr>
              <w:pStyle w:val="Akapitzlist"/>
              <w:numPr>
                <w:ilvl w:val="0"/>
                <w:numId w:val="136"/>
              </w:numPr>
              <w:tabs>
                <w:tab w:val="left" w:pos="435"/>
              </w:tabs>
              <w:spacing w:before="60" w:after="60" w:line="240" w:lineRule="auto"/>
              <w:rPr>
                <w:rFonts w:eastAsia="Times New Roman"/>
                <w:lang w:eastAsia="pl-PL"/>
              </w:rPr>
            </w:pPr>
            <w:r w:rsidRPr="00111142">
              <w:rPr>
                <w:rFonts w:eastAsia="Times New Roman"/>
                <w:lang w:eastAsia="pl-PL"/>
              </w:rPr>
              <w:t xml:space="preserve">zajęcia specjalistyczne: korekcyjno-kompensacyjne, logopedyczne, </w:t>
            </w:r>
            <w:r w:rsidR="00330E45" w:rsidRPr="00111142">
              <w:rPr>
                <w:rFonts w:eastAsia="Times New Roman"/>
                <w:lang w:eastAsia="pl-PL"/>
              </w:rPr>
              <w:t>rozwijające kompetencje emocjonalno – społeczne oraz inne zajęcia o charakterze terapeutycznym</w:t>
            </w:r>
            <w:r w:rsidRPr="00111142">
              <w:rPr>
                <w:rFonts w:eastAsia="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projektów edukacyjnych w OWP</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dodatkowych zajeć dydaktyczno-wyrównawczych służących wyrównywaniu dysproporcji edukacyjnych w t</w:t>
            </w:r>
            <w:r w:rsidR="00043E48" w:rsidRPr="00111142">
              <w:rPr>
                <w:rFonts w:eastAsia="Times New Roman"/>
                <w:lang w:eastAsia="pl-PL"/>
              </w:rPr>
              <w:t>rakc</w:t>
            </w:r>
            <w:r w:rsidRPr="00111142">
              <w:rPr>
                <w:rFonts w:eastAsia="Times New Roman"/>
                <w:lang w:eastAsia="pl-PL"/>
              </w:rPr>
              <w:t>ie procesu kształcenia dla dzieci w wieku przedszkolnym</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różnych form rozwijających uzdolnienia dzieci w wieku przedszkolnym,</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organizację kółek zainteresowań, warsztatów, laboratoriów dla dzieci w wieku przedszkolnym,</w:t>
            </w:r>
          </w:p>
          <w:p w:rsidR="00330E45"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zajeć organizowanych poza OWP.</w:t>
            </w:r>
          </w:p>
          <w:p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rsidR="001052F9" w:rsidRPr="00111142" w:rsidRDefault="001052F9" w:rsidP="00900051">
            <w:pPr>
              <w:pStyle w:val="Akapitzlist"/>
              <w:numPr>
                <w:ilvl w:val="0"/>
                <w:numId w:val="137"/>
              </w:numPr>
              <w:tabs>
                <w:tab w:val="left" w:pos="435"/>
              </w:tabs>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Pr="00111142" w:rsidRDefault="001052F9" w:rsidP="00900051">
            <w:pPr>
              <w:pStyle w:val="Akapitzlist"/>
              <w:numPr>
                <w:ilvl w:val="0"/>
                <w:numId w:val="137"/>
              </w:numPr>
              <w:spacing w:after="0"/>
              <w:rPr>
                <w:lang w:eastAsia="pl-PL"/>
              </w:rPr>
            </w:pPr>
            <w:r w:rsidRPr="00111142">
              <w:rPr>
                <w:lang w:eastAsia="pl-PL"/>
              </w:rPr>
              <w:t>współpracę ze specjalistycznymi ośrodkami np. specjalnymi ośrodkami szkolno-wychowawczymi,</w:t>
            </w:r>
            <w:r w:rsidRPr="00111142">
              <w:t xml:space="preserve"> 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2410F1" w:rsidRPr="00111142">
              <w:rPr>
                <w:lang w:eastAsia="pl-PL"/>
              </w:rPr>
              <w:t>,</w:t>
            </w:r>
          </w:p>
          <w:p w:rsidR="001052F9" w:rsidRPr="00111142" w:rsidRDefault="002410F1" w:rsidP="00900051">
            <w:pPr>
              <w:pStyle w:val="Akapitzlist"/>
              <w:numPr>
                <w:ilvl w:val="0"/>
                <w:numId w:val="137"/>
              </w:numPr>
              <w:spacing w:after="0"/>
              <w:rPr>
                <w:lang w:eastAsia="pl-PL"/>
              </w:rPr>
            </w:pPr>
            <w:r w:rsidRPr="00111142">
              <w:rPr>
                <w:lang w:eastAsia="pl-PL"/>
              </w:rPr>
              <w:t>realizację w OWP programów wspomagania</w:t>
            </w:r>
            <w:r w:rsidR="00043E48" w:rsidRPr="00111142">
              <w:rPr>
                <w:lang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111142" w:rsidRDefault="001052F9" w:rsidP="006A5F87">
            <w:pPr>
              <w:pStyle w:val="Akapitzlist"/>
              <w:numPr>
                <w:ilvl w:val="0"/>
                <w:numId w:val="205"/>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6A5F87">
            <w:pPr>
              <w:pStyle w:val="Akapitzlist"/>
              <w:numPr>
                <w:ilvl w:val="0"/>
                <w:numId w:val="24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przygotowanie nauczycieli do prowadzenia procesu indywidualizacji pracy z uczniem ze specjalnymi potrzebami edukacyjnymi, w tym wsparcia ucznia m</w:t>
            </w:r>
            <w:r w:rsidRPr="00111142">
              <w:rPr>
                <w:rFonts w:eastAsia="Times New Roman" w:hint="eastAsia"/>
                <w:lang w:eastAsia="pl-PL"/>
              </w:rPr>
              <w:t>ł</w:t>
            </w:r>
            <w:r w:rsidRPr="00111142">
              <w:rPr>
                <w:rFonts w:eastAsia="Times New Roman"/>
                <w:lang w:eastAsia="pl-PL"/>
              </w:rPr>
              <w:t xml:space="preserve">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wsparcie uczni</w:t>
            </w:r>
            <w:r w:rsidRPr="00111142">
              <w:rPr>
                <w:rFonts w:eastAsia="Times New Roman" w:hint="eastAsia"/>
                <w:lang w:eastAsia="pl-PL"/>
              </w:rPr>
              <w:t>ó</w:t>
            </w:r>
            <w:r w:rsidRPr="00111142">
              <w:rPr>
                <w:rFonts w:eastAsia="Times New Roman"/>
                <w:lang w:eastAsia="pl-PL"/>
              </w:rPr>
              <w:t xml:space="preserve">w ze specjalnymi potrzebami </w:t>
            </w:r>
            <w:r w:rsidR="00235CCA" w:rsidRPr="00111142">
              <w:rPr>
                <w:rFonts w:eastAsia="Times New Roman"/>
                <w:lang w:eastAsia="pl-PL"/>
              </w:rPr>
              <w:t xml:space="preserve">rozwojowymi i </w:t>
            </w:r>
            <w:r w:rsidRPr="00111142">
              <w:rPr>
                <w:rFonts w:eastAsia="Times New Roman"/>
                <w:lang w:eastAsia="pl-PL"/>
              </w:rPr>
              <w:t>edukacyjnymi, w tym uczni</w:t>
            </w:r>
            <w:r w:rsidRPr="00111142">
              <w:rPr>
                <w:rFonts w:eastAsia="Times New Roman" w:hint="eastAsia"/>
                <w:lang w:eastAsia="pl-PL"/>
              </w:rPr>
              <w:t>ó</w:t>
            </w:r>
            <w:r w:rsidRPr="00111142">
              <w:rPr>
                <w:rFonts w:eastAsia="Times New Roman"/>
                <w:lang w:eastAsia="pl-PL"/>
              </w:rPr>
              <w:t>w m</w:t>
            </w:r>
            <w:r w:rsidRPr="00111142">
              <w:rPr>
                <w:rFonts w:eastAsia="Times New Roman" w:hint="eastAsia"/>
                <w:lang w:eastAsia="pl-PL"/>
              </w:rPr>
              <w:t>ł</w:t>
            </w:r>
            <w:r w:rsidRPr="00111142">
              <w:rPr>
                <w:rFonts w:eastAsia="Times New Roman"/>
                <w:lang w:eastAsia="pl-PL"/>
              </w:rPr>
              <w:t>odszych w ramach zaj</w:t>
            </w:r>
            <w:r w:rsidRPr="00111142">
              <w:rPr>
                <w:rFonts w:eastAsia="Times New Roman" w:hint="eastAsia"/>
                <w:lang w:eastAsia="pl-PL"/>
              </w:rPr>
              <w:t>ęć</w:t>
            </w:r>
            <w:r w:rsidRPr="00111142">
              <w:rPr>
                <w:rFonts w:eastAsia="Times New Roman"/>
                <w:lang w:eastAsia="pl-PL"/>
              </w:rPr>
              <w:t xml:space="preserve"> uzupe</w:t>
            </w:r>
            <w:r w:rsidRPr="00111142">
              <w:rPr>
                <w:rFonts w:eastAsia="Times New Roman" w:hint="eastAsia"/>
                <w:lang w:eastAsia="pl-PL"/>
              </w:rPr>
              <w:t>ł</w:t>
            </w:r>
            <w:r w:rsidRPr="00111142">
              <w:rPr>
                <w:rFonts w:eastAsia="Times New Roman"/>
                <w:lang w:eastAsia="pl-PL"/>
              </w:rPr>
              <w:t>niaj</w:t>
            </w:r>
            <w:r w:rsidRPr="00111142">
              <w:rPr>
                <w:rFonts w:eastAsia="Times New Roman" w:hint="eastAsia"/>
                <w:lang w:eastAsia="pl-PL"/>
              </w:rPr>
              <w:t>ą</w:t>
            </w:r>
            <w:r w:rsidRPr="00111142">
              <w:rPr>
                <w:rFonts w:eastAsia="Times New Roman"/>
                <w:lang w:eastAsia="pl-PL"/>
              </w:rPr>
              <w:t>cych ofert</w:t>
            </w:r>
            <w:r w:rsidRPr="00111142">
              <w:rPr>
                <w:rFonts w:eastAsia="Times New Roman" w:hint="eastAsia"/>
                <w:lang w:eastAsia="pl-PL"/>
              </w:rPr>
              <w:t>ę</w:t>
            </w:r>
            <w:r w:rsidRPr="00111142">
              <w:rPr>
                <w:rFonts w:eastAsia="Times New Roman"/>
                <w:lang w:eastAsia="pl-PL"/>
              </w:rPr>
              <w:t xml:space="preserve"> szko</w:t>
            </w:r>
            <w:r w:rsidRPr="00111142">
              <w:rPr>
                <w:rFonts w:eastAsia="Times New Roman" w:hint="eastAsia"/>
                <w:lang w:eastAsia="pl-PL"/>
              </w:rPr>
              <w:t>ł</w:t>
            </w:r>
            <w:r w:rsidRPr="00111142">
              <w:rPr>
                <w:rFonts w:eastAsia="Times New Roman"/>
                <w:lang w:eastAsia="pl-PL"/>
              </w:rPr>
              <w:t>y lub plac</w:t>
            </w:r>
            <w:r w:rsidRPr="00111142">
              <w:rPr>
                <w:rFonts w:eastAsia="Times New Roman" w:hint="eastAsia"/>
                <w:lang w:eastAsia="pl-PL"/>
              </w:rPr>
              <w:t>ó</w:t>
            </w:r>
            <w:r w:rsidRPr="00111142">
              <w:rPr>
                <w:rFonts w:eastAsia="Times New Roman"/>
                <w:lang w:eastAsia="pl-PL"/>
              </w:rPr>
              <w:t>wki systemu o</w:t>
            </w:r>
            <w:r w:rsidRPr="00111142">
              <w:rPr>
                <w:rFonts w:eastAsia="Times New Roman" w:hint="eastAsia"/>
                <w:lang w:eastAsia="pl-PL"/>
              </w:rPr>
              <w:t>ś</w:t>
            </w:r>
            <w:r w:rsidRPr="00111142">
              <w:rPr>
                <w:rFonts w:eastAsia="Times New Roman"/>
                <w:lang w:eastAsia="pl-PL"/>
              </w:rPr>
              <w:t>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111142" w:rsidRDefault="001052F9" w:rsidP="006A5F87">
            <w:pPr>
              <w:pStyle w:val="Akapitzlist"/>
              <w:numPr>
                <w:ilvl w:val="0"/>
                <w:numId w:val="206"/>
              </w:numPr>
              <w:spacing w:before="60" w:after="60" w:line="240" w:lineRule="auto"/>
              <w:rPr>
                <w:rFonts w:eastAsia="Times New Roman"/>
                <w:lang w:eastAsia="pl-PL"/>
              </w:rPr>
            </w:pPr>
            <w:r w:rsidRPr="00111142">
              <w:rPr>
                <w:rFonts w:eastAsia="Times New Roman"/>
                <w:lang w:eastAsia="pl-PL"/>
              </w:rPr>
              <w:t xml:space="preserve">wyposażenie pracowni szkolnych w narzędzia do nauczania </w:t>
            </w:r>
            <w:r w:rsidR="00235CCA" w:rsidRPr="00111142">
              <w:rPr>
                <w:rFonts w:eastAsia="Times New Roman"/>
                <w:lang w:eastAsia="pl-PL"/>
              </w:rPr>
              <w:t xml:space="preserve">kompetencji matematyczno – przyrodniczych </w:t>
            </w:r>
            <w:r w:rsidRPr="00111142">
              <w:rPr>
                <w:rFonts w:eastAsia="Times New Roman"/>
                <w:lang w:eastAsia="pl-PL"/>
              </w:rPr>
              <w:t>,</w:t>
            </w:r>
          </w:p>
          <w:p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111142" w:rsidRDefault="001052F9" w:rsidP="006A5F87">
            <w:pPr>
              <w:pStyle w:val="Akapitzlist"/>
              <w:numPr>
                <w:ilvl w:val="0"/>
                <w:numId w:val="207"/>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rsidR="001052F9" w:rsidRPr="00111142"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pPr>
              <w:pStyle w:val="Nagwek3"/>
              <w:rPr>
                <w:rFonts w:ascii="Myriad Pro" w:hAnsi="Myriad Pro"/>
                <w:b w:val="0"/>
                <w:bCs w:val="0"/>
                <w:color w:val="000000"/>
                <w:lang w:eastAsia="pl-PL"/>
              </w:rPr>
            </w:pPr>
            <w:bookmarkStart w:id="52" w:name="_Toc416333123"/>
            <w:bookmarkStart w:id="53" w:name="_Toc423337372"/>
            <w:bookmarkStart w:id="54" w:name="_Toc53388651"/>
            <w:r w:rsidRPr="005E489A">
              <w:rPr>
                <w:rFonts w:ascii="Myriad Pro" w:hAnsi="Myriad Pro"/>
                <w:b w:val="0"/>
                <w:color w:val="000000"/>
                <w:lang w:eastAsia="pl-PL"/>
              </w:rPr>
              <w:t>8.5 Upowszechnienie edukacji przedszkolnej oraz wsparcie szk</w:t>
            </w:r>
            <w:r w:rsidRPr="005E489A">
              <w:rPr>
                <w:rFonts w:ascii="Myriad Pro" w:hAnsi="Myriad Pro" w:hint="eastAsia"/>
                <w:b w:val="0"/>
                <w:color w:val="000000"/>
                <w:lang w:eastAsia="pl-PL"/>
              </w:rPr>
              <w:t>ół</w:t>
            </w:r>
            <w:r w:rsidRPr="005E489A">
              <w:rPr>
                <w:rFonts w:ascii="Myriad Pro" w:hAnsi="Myriad Pro"/>
                <w:b w:val="0"/>
                <w:color w:val="000000"/>
                <w:lang w:eastAsia="pl-PL"/>
              </w:rPr>
              <w:t xml:space="preserve"> i plac</w:t>
            </w:r>
            <w:r w:rsidRPr="005E489A">
              <w:rPr>
                <w:rFonts w:ascii="Myriad Pro" w:hAnsi="Myriad Pro" w:hint="eastAsia"/>
                <w:b w:val="0"/>
                <w:color w:val="000000"/>
                <w:lang w:eastAsia="pl-PL"/>
              </w:rPr>
              <w:t>ó</w:t>
            </w:r>
            <w:r w:rsidRPr="005E489A">
              <w:rPr>
                <w:rFonts w:ascii="Myriad Pro" w:hAnsi="Myriad Pro"/>
                <w:b w:val="0"/>
                <w:color w:val="000000"/>
                <w:lang w:eastAsia="pl-PL"/>
              </w:rPr>
              <w:t>wek prowadz</w:t>
            </w:r>
            <w:r w:rsidRPr="005E489A">
              <w:rPr>
                <w:rFonts w:ascii="Myriad Pro" w:hAnsi="Myriad Pro" w:hint="eastAsia"/>
                <w:b w:val="0"/>
                <w:color w:val="000000"/>
                <w:lang w:eastAsia="pl-PL"/>
              </w:rPr>
              <w:t>ą</w:t>
            </w:r>
            <w:r w:rsidRPr="005E489A">
              <w:rPr>
                <w:rFonts w:ascii="Myriad Pro" w:hAnsi="Myriad Pro"/>
                <w:b w:val="0"/>
                <w:color w:val="000000"/>
                <w:lang w:eastAsia="pl-PL"/>
              </w:rPr>
              <w:t>cych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cenie og</w:t>
            </w:r>
            <w:r w:rsidRPr="005E489A">
              <w:rPr>
                <w:rFonts w:ascii="Myriad Pro" w:hAnsi="Myriad Pro" w:hint="eastAsia"/>
                <w:b w:val="0"/>
                <w:color w:val="000000"/>
                <w:lang w:eastAsia="pl-PL"/>
              </w:rPr>
              <w:t>ó</w:t>
            </w:r>
            <w:r w:rsidRPr="005E489A">
              <w:rPr>
                <w:rFonts w:ascii="Myriad Pro" w:hAnsi="Myriad Pro"/>
                <w:b w:val="0"/>
                <w:color w:val="000000"/>
                <w:lang w:eastAsia="pl-PL"/>
              </w:rPr>
              <w:t>lne oraz uczni</w:t>
            </w:r>
            <w:r w:rsidRPr="005E489A">
              <w:rPr>
                <w:rFonts w:ascii="Myriad Pro" w:hAnsi="Myriad Pro" w:hint="eastAsia"/>
                <w:b w:val="0"/>
                <w:color w:val="000000"/>
                <w:lang w:eastAsia="pl-PL"/>
              </w:rPr>
              <w:t>ó</w:t>
            </w:r>
            <w:r w:rsidRPr="005E489A">
              <w:rPr>
                <w:rFonts w:ascii="Myriad Pro" w:hAnsi="Myriad Pro"/>
                <w:b w:val="0"/>
                <w:color w:val="000000"/>
                <w:lang w:eastAsia="pl-PL"/>
              </w:rPr>
              <w:t>w uczestnicz</w:t>
            </w:r>
            <w:r w:rsidRPr="005E489A">
              <w:rPr>
                <w:rFonts w:ascii="Myriad Pro" w:hAnsi="Myriad Pro" w:hint="eastAsia"/>
                <w:b w:val="0"/>
                <w:color w:val="000000"/>
                <w:lang w:eastAsia="pl-PL"/>
              </w:rPr>
              <w:t>ą</w:t>
            </w:r>
            <w:r w:rsidRPr="005E489A">
              <w:rPr>
                <w:rFonts w:ascii="Myriad Pro" w:hAnsi="Myriad Pro"/>
                <w:b w:val="0"/>
                <w:color w:val="000000"/>
                <w:lang w:eastAsia="pl-PL"/>
              </w:rPr>
              <w:t>cych w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ceniu podstawowym, gimnazjalnym i ponadgimnazjalnym w ramach Kontrakt</w:t>
            </w:r>
            <w:r w:rsidRPr="005E489A">
              <w:rPr>
                <w:rFonts w:ascii="Myriad Pro" w:hAnsi="Myriad Pro" w:hint="eastAsia"/>
                <w:b w:val="0"/>
                <w:color w:val="000000"/>
                <w:lang w:eastAsia="pl-PL"/>
              </w:rPr>
              <w:t>ó</w:t>
            </w:r>
            <w:r w:rsidRPr="005E489A">
              <w:rPr>
                <w:rFonts w:ascii="Myriad Pro" w:hAnsi="Myriad Pro"/>
                <w:b w:val="0"/>
                <w:color w:val="000000"/>
                <w:lang w:eastAsia="pl-PL"/>
              </w:rPr>
              <w:t>w Samorz</w:t>
            </w:r>
            <w:r w:rsidRPr="005E489A">
              <w:rPr>
                <w:rFonts w:ascii="Myriad Pro" w:hAnsi="Myriad Pro" w:hint="eastAsia"/>
                <w:b w:val="0"/>
                <w:color w:val="000000"/>
                <w:lang w:eastAsia="pl-PL"/>
              </w:rPr>
              <w:t>ą</w:t>
            </w:r>
            <w:r w:rsidRPr="005E489A">
              <w:rPr>
                <w:rFonts w:ascii="Myriad Pro" w:hAnsi="Myriad Pro"/>
                <w:b w:val="0"/>
                <w:color w:val="000000"/>
                <w:lang w:eastAsia="pl-PL"/>
              </w:rPr>
              <w:t>dowych</w:t>
            </w:r>
            <w:bookmarkEnd w:id="52"/>
            <w:bookmarkEnd w:id="53"/>
            <w:bookmarkEnd w:id="54"/>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eastAsia="pl-PL"/>
              </w:rPr>
            </w:pPr>
            <w:r w:rsidRPr="00111142">
              <w:rPr>
                <w:rFonts w:eastAsia="Times New Roman"/>
                <w:lang w:eastAsia="pl-PL"/>
              </w:rPr>
              <w:t>Kszta</w:t>
            </w:r>
            <w:r w:rsidRPr="00111142">
              <w:rPr>
                <w:rFonts w:eastAsia="Times New Roman" w:hint="eastAsia"/>
                <w:lang w:eastAsia="pl-PL"/>
              </w:rPr>
              <w:t>ł</w:t>
            </w:r>
            <w:r w:rsidRPr="00111142">
              <w:rPr>
                <w:rFonts w:eastAsia="Times New Roman"/>
                <w:lang w:eastAsia="pl-PL"/>
              </w:rPr>
              <w:t>cenie u uczni</w:t>
            </w:r>
            <w:r w:rsidRPr="00111142">
              <w:rPr>
                <w:rFonts w:eastAsia="Times New Roman" w:hint="eastAsia"/>
                <w:lang w:eastAsia="pl-PL"/>
              </w:rPr>
              <w:t>ó</w:t>
            </w:r>
            <w:r w:rsidRPr="00111142">
              <w:rPr>
                <w:rFonts w:eastAsia="Times New Roman"/>
                <w:lang w:eastAsia="pl-PL"/>
              </w:rPr>
              <w:t>w i słuchaczy kompetencji kluczowych oraz w</w:t>
            </w:r>
            <w:r w:rsidRPr="00111142">
              <w:rPr>
                <w:rFonts w:eastAsia="Times New Roman" w:hint="eastAsia"/>
                <w:lang w:eastAsia="pl-PL"/>
              </w:rPr>
              <w:t>ł</w:t>
            </w:r>
            <w:r w:rsidRPr="00111142">
              <w:rPr>
                <w:rFonts w:eastAsia="Times New Roman"/>
                <w:lang w:eastAsia="pl-PL"/>
              </w:rPr>
              <w:t>a</w:t>
            </w:r>
            <w:r w:rsidRPr="00111142">
              <w:rPr>
                <w:rFonts w:eastAsia="Times New Roman" w:hint="eastAsia"/>
                <w:lang w:eastAsia="pl-PL"/>
              </w:rPr>
              <w:t>ś</w:t>
            </w:r>
            <w:r w:rsidRPr="00111142">
              <w:rPr>
                <w:rFonts w:eastAsia="Times New Roman"/>
                <w:lang w:eastAsia="pl-PL"/>
              </w:rPr>
              <w:t>ciwych postaw i umiej</w:t>
            </w:r>
            <w:r w:rsidRPr="00111142">
              <w:rPr>
                <w:rFonts w:eastAsia="Times New Roman" w:hint="eastAsia"/>
                <w:lang w:eastAsia="pl-PL"/>
              </w:rPr>
              <w:t>ę</w:t>
            </w:r>
            <w:r w:rsidRPr="00111142">
              <w:rPr>
                <w:rFonts w:eastAsia="Times New Roman"/>
                <w:lang w:eastAsia="pl-PL"/>
              </w:rPr>
              <w:t>tno</w:t>
            </w:r>
            <w:r w:rsidRPr="00111142">
              <w:rPr>
                <w:rFonts w:eastAsia="Times New Roman" w:hint="eastAsia"/>
                <w:lang w:eastAsia="pl-PL"/>
              </w:rPr>
              <w:t>ś</w:t>
            </w:r>
            <w:r w:rsidRPr="00111142">
              <w:rPr>
                <w:rFonts w:eastAsia="Times New Roman"/>
                <w:lang w:eastAsia="pl-PL"/>
              </w:rPr>
              <w:t>ci niezb</w:t>
            </w:r>
            <w:r w:rsidRPr="00111142">
              <w:rPr>
                <w:rFonts w:eastAsia="Times New Roman" w:hint="eastAsia"/>
                <w:lang w:eastAsia="pl-PL"/>
              </w:rPr>
              <w:t>ę</w:t>
            </w:r>
            <w:r w:rsidRPr="00111142">
              <w:rPr>
                <w:rFonts w:eastAsia="Times New Roman"/>
                <w:lang w:eastAsia="pl-PL"/>
              </w:rPr>
              <w:t>dnych na rynku pracy g</w:t>
            </w:r>
            <w:r w:rsidRPr="00111142">
              <w:rPr>
                <w:rFonts w:eastAsia="Times New Roman" w:hint="eastAsia"/>
                <w:lang w:eastAsia="pl-PL"/>
              </w:rPr>
              <w:t>łó</w:t>
            </w:r>
            <w:r w:rsidRPr="00111142">
              <w:rPr>
                <w:rFonts w:eastAsia="Times New Roman"/>
                <w:lang w:eastAsia="pl-PL"/>
              </w:rPr>
              <w:t>wnie poprzez:</w:t>
            </w:r>
          </w:p>
          <w:p w:rsidR="001052F9" w:rsidRPr="00111142" w:rsidRDefault="001052F9" w:rsidP="00900051">
            <w:pPr>
              <w:pStyle w:val="Akapitzlist"/>
              <w:numPr>
                <w:ilvl w:val="0"/>
                <w:numId w:val="149"/>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900051">
            <w:pPr>
              <w:pStyle w:val="Akapitzlist"/>
              <w:numPr>
                <w:ilvl w:val="0"/>
                <w:numId w:val="150"/>
              </w:numPr>
              <w:spacing w:before="60" w:after="60" w:line="240" w:lineRule="auto"/>
              <w:rPr>
                <w:rFonts w:eastAsia="Times New Roman"/>
                <w:lang w:eastAsia="pl-PL"/>
              </w:rPr>
            </w:pPr>
            <w:r w:rsidRPr="00111142">
              <w:rPr>
                <w:rFonts w:eastAsia="Times New Roman"/>
                <w:lang w:eastAsia="pl-PL"/>
              </w:rPr>
              <w:t xml:space="preserve">kursy i szkolenia doskonalące (teoretyczne i praktyczne), </w:t>
            </w:r>
            <w:r w:rsidRPr="00111142">
              <w:rPr>
                <w:szCs w:val="20"/>
              </w:rPr>
              <w:t>w tym z wykorzystaniem pracy trener</w:t>
            </w:r>
            <w:r w:rsidRPr="00111142">
              <w:rPr>
                <w:rFonts w:hint="eastAsia"/>
                <w:szCs w:val="20"/>
              </w:rPr>
              <w:t>ó</w:t>
            </w:r>
            <w:r w:rsidRPr="00111142">
              <w:rPr>
                <w:szCs w:val="20"/>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08"/>
              </w:numPr>
              <w:spacing w:before="60" w:after="60" w:line="240" w:lineRule="auto"/>
              <w:rPr>
                <w:rFonts w:eastAsia="Times New Roman"/>
                <w:lang w:eastAsia="pl-PL"/>
              </w:rPr>
            </w:pPr>
            <w:r w:rsidRPr="00111142">
              <w:rPr>
                <w:rFonts w:eastAsia="Times New Roman"/>
                <w:lang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rPr>
              <w:t>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szCs w:val="20"/>
              </w:rPr>
              <w:t>zaj</w:t>
            </w:r>
            <w:r w:rsidRPr="00111142">
              <w:rPr>
                <w:rFonts w:hint="eastAsia"/>
                <w:szCs w:val="20"/>
              </w:rPr>
              <w:t>ęć</w:t>
            </w:r>
            <w:r w:rsidRPr="00111142">
              <w:rPr>
                <w:szCs w:val="20"/>
              </w:rPr>
              <w:t xml:space="preserve"> rewalidacyjno-wychowawczych, o kt</w:t>
            </w:r>
            <w:r w:rsidRPr="00111142">
              <w:rPr>
                <w:rFonts w:hint="eastAsia"/>
                <w:szCs w:val="20"/>
              </w:rPr>
              <w:t>ó</w:t>
            </w:r>
            <w:r w:rsidRPr="00111142">
              <w:rPr>
                <w:szCs w:val="20"/>
              </w:rPr>
              <w:t>rych mowa z rozporz</w:t>
            </w:r>
            <w:r w:rsidRPr="00111142">
              <w:rPr>
                <w:rFonts w:hint="eastAsia"/>
                <w:szCs w:val="20"/>
              </w:rPr>
              <w:t>ą</w:t>
            </w:r>
            <w:r w:rsidRPr="00111142">
              <w:rPr>
                <w:szCs w:val="20"/>
              </w:rPr>
              <w:t>dzeniu MEN z dnia 23 kwietnia 2013 r. w sprawie warunk</w:t>
            </w:r>
            <w:r w:rsidRPr="00111142">
              <w:rPr>
                <w:rFonts w:hint="eastAsia"/>
                <w:szCs w:val="20"/>
              </w:rPr>
              <w:t>ó</w:t>
            </w:r>
            <w:r w:rsidRPr="00111142">
              <w:rPr>
                <w:szCs w:val="20"/>
              </w:rPr>
              <w:t>w i sposobu organizowania zaj</w:t>
            </w:r>
            <w:r w:rsidRPr="00111142">
              <w:rPr>
                <w:rFonts w:hint="eastAsia"/>
                <w:szCs w:val="20"/>
              </w:rPr>
              <w:t>ęć</w:t>
            </w:r>
            <w:r w:rsidRPr="00111142">
              <w:rPr>
                <w:szCs w:val="20"/>
              </w:rPr>
              <w:t xml:space="preserve"> rewalidacyjno-wychowawczych dla dzieci i m</w:t>
            </w:r>
            <w:r w:rsidRPr="00111142">
              <w:rPr>
                <w:rFonts w:hint="eastAsia"/>
                <w:szCs w:val="20"/>
              </w:rPr>
              <w:t>ł</w:t>
            </w:r>
            <w:r w:rsidRPr="00111142">
              <w:rPr>
                <w:szCs w:val="20"/>
              </w:rPr>
              <w:t>odzie</w:t>
            </w:r>
            <w:r w:rsidRPr="00111142">
              <w:rPr>
                <w:rFonts w:hint="eastAsia"/>
                <w:szCs w:val="20"/>
              </w:rPr>
              <w:t>ż</w:t>
            </w:r>
            <w:r w:rsidRPr="00111142">
              <w:rPr>
                <w:szCs w:val="20"/>
              </w:rPr>
              <w:t>y z upo</w:t>
            </w:r>
            <w:r w:rsidRPr="00111142">
              <w:rPr>
                <w:rFonts w:hint="eastAsia"/>
                <w:szCs w:val="20"/>
              </w:rPr>
              <w:t>ś</w:t>
            </w:r>
            <w:r w:rsidRPr="00111142">
              <w:rPr>
                <w:szCs w:val="20"/>
              </w:rPr>
              <w:t>ledzeniem umys</w:t>
            </w:r>
            <w:r w:rsidRPr="00111142">
              <w:rPr>
                <w:rFonts w:hint="eastAsia"/>
                <w:szCs w:val="20"/>
              </w:rPr>
              <w:t>ł</w:t>
            </w:r>
            <w:r w:rsidRPr="00111142">
              <w:rPr>
                <w:szCs w:val="20"/>
              </w:rPr>
              <w:t>owym w stopniu g</w:t>
            </w:r>
            <w:r w:rsidRPr="00111142">
              <w:rPr>
                <w:rFonts w:hint="eastAsia"/>
                <w:szCs w:val="20"/>
              </w:rPr>
              <w:t>łę</w:t>
            </w:r>
            <w:r w:rsidRPr="00111142">
              <w:rPr>
                <w:szCs w:val="20"/>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Pr="00111142" w:rsidRDefault="001052F9" w:rsidP="00900051">
            <w:pPr>
              <w:pStyle w:val="Akapitzlist"/>
              <w:numPr>
                <w:ilvl w:val="0"/>
                <w:numId w:val="152"/>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wyposa</w:t>
            </w:r>
            <w:r w:rsidRPr="00111142">
              <w:rPr>
                <w:rFonts w:eastAsia="Times New Roman" w:hint="eastAsia"/>
                <w:lang w:eastAsia="pl-PL"/>
              </w:rPr>
              <w:t>ż</w:t>
            </w:r>
            <w:r w:rsidRPr="00111142">
              <w:rPr>
                <w:rFonts w:eastAsia="Times New Roman"/>
                <w:lang w:eastAsia="pl-PL"/>
              </w:rPr>
              <w:t>enie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nowoczesne pomoce dydaktyczne oraz narz</w:t>
            </w:r>
            <w:r w:rsidRPr="00111142">
              <w:rPr>
                <w:rFonts w:eastAsia="Times New Roman" w:hint="eastAsia"/>
                <w:lang w:eastAsia="pl-PL"/>
              </w:rPr>
              <w:t>ę</w:t>
            </w:r>
            <w:r w:rsidRPr="00111142">
              <w:rPr>
                <w:rFonts w:eastAsia="Times New Roman"/>
                <w:lang w:eastAsia="pl-PL"/>
              </w:rPr>
              <w:t>dzia TIK niezb</w:t>
            </w:r>
            <w:r w:rsidRPr="00111142">
              <w:rPr>
                <w:rFonts w:eastAsia="Times New Roman" w:hint="eastAsia"/>
                <w:lang w:eastAsia="pl-PL"/>
              </w:rPr>
              <w:t>ę</w:t>
            </w:r>
            <w:r w:rsidRPr="00111142">
              <w:rPr>
                <w:rFonts w:eastAsia="Times New Roman"/>
                <w:lang w:eastAsia="pl-PL"/>
              </w:rPr>
              <w:t>dne do realizacji program</w:t>
            </w:r>
            <w:r w:rsidRPr="00111142">
              <w:rPr>
                <w:rFonts w:eastAsia="Times New Roman" w:hint="eastAsia"/>
                <w:lang w:eastAsia="pl-PL"/>
              </w:rPr>
              <w:t>ó</w:t>
            </w:r>
            <w:r w:rsidRPr="00111142">
              <w:rPr>
                <w:rFonts w:eastAsia="Times New Roman"/>
                <w:lang w:eastAsia="pl-PL"/>
              </w:rPr>
              <w:t>w nauczania w szko</w:t>
            </w:r>
            <w:r w:rsidRPr="00111142">
              <w:rPr>
                <w:rFonts w:eastAsia="Times New Roman" w:hint="eastAsia"/>
                <w:lang w:eastAsia="pl-PL"/>
              </w:rPr>
              <w:t>ł</w:t>
            </w:r>
            <w:r w:rsidRPr="00111142">
              <w:rPr>
                <w:rFonts w:eastAsia="Times New Roman"/>
                <w:lang w:eastAsia="pl-PL"/>
              </w:rPr>
              <w:t>ach lub plac</w:t>
            </w:r>
            <w:r w:rsidRPr="00111142">
              <w:rPr>
                <w:rFonts w:eastAsia="Times New Roman" w:hint="eastAsia"/>
                <w:lang w:eastAsia="pl-PL"/>
              </w:rPr>
              <w:t>ó</w:t>
            </w:r>
            <w:r w:rsidRPr="00111142">
              <w:rPr>
                <w:rFonts w:eastAsia="Times New Roman"/>
                <w:lang w:eastAsia="pl-PL"/>
              </w:rPr>
              <w:t>wkach systemu o</w:t>
            </w:r>
            <w:r w:rsidRPr="00111142">
              <w:rPr>
                <w:rFonts w:eastAsia="Times New Roman" w:hint="eastAsia"/>
                <w:lang w:eastAsia="pl-PL"/>
              </w:rPr>
              <w:t>ś</w:t>
            </w:r>
            <w:r w:rsidRPr="00111142">
              <w:rPr>
                <w:rFonts w:eastAsia="Times New Roman"/>
                <w:lang w:eastAsia="pl-PL"/>
              </w:rPr>
              <w:t>wiaty, w tym zapewnienie odpowiedniej infrastruktury sieciowo-us</w:t>
            </w:r>
            <w:r w:rsidRPr="00111142">
              <w:rPr>
                <w:rFonts w:eastAsia="Times New Roman" w:hint="eastAsia"/>
                <w:lang w:eastAsia="pl-PL"/>
              </w:rPr>
              <w:t>ł</w:t>
            </w:r>
            <w:r w:rsidRPr="00111142">
              <w:rPr>
                <w:rFonts w:eastAsia="Times New Roman"/>
                <w:lang w:eastAsia="pl-PL"/>
              </w:rPr>
              <w:t xml:space="preserve">ugowej, </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podnoszenie kompetencji cyfrowych nauczycieli wszystkich przedmiot</w:t>
            </w:r>
            <w:r w:rsidRPr="00111142">
              <w:rPr>
                <w:rFonts w:eastAsia="Times New Roman" w:hint="eastAsia"/>
                <w:lang w:eastAsia="pl-PL"/>
              </w:rPr>
              <w:t>ó</w:t>
            </w:r>
            <w:r w:rsidRPr="00111142">
              <w:rPr>
                <w:rFonts w:eastAsia="Times New Roman"/>
                <w:lang w:eastAsia="pl-PL"/>
              </w:rPr>
              <w:t>w, w tym w zakresie korzystania z narz</w:t>
            </w:r>
            <w:r w:rsidRPr="00111142">
              <w:rPr>
                <w:rFonts w:eastAsia="Times New Roman" w:hint="eastAsia"/>
                <w:lang w:eastAsia="pl-PL"/>
              </w:rPr>
              <w:t>ę</w:t>
            </w:r>
            <w:r w:rsidRPr="00111142">
              <w:rPr>
                <w:rFonts w:eastAsia="Times New Roman"/>
                <w:lang w:eastAsia="pl-PL"/>
              </w:rPr>
              <w:t>dzi TIK zakupionych do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tym w</w:t>
            </w:r>
            <w:r w:rsidRPr="00111142">
              <w:rPr>
                <w:rFonts w:eastAsia="Times New Roman" w:hint="eastAsia"/>
                <w:lang w:eastAsia="pl-PL"/>
              </w:rPr>
              <w:t>łą</w:t>
            </w:r>
            <w:r w:rsidRPr="00111142">
              <w:rPr>
                <w:rFonts w:eastAsia="Times New Roman"/>
                <w:lang w:eastAsia="pl-PL"/>
              </w:rPr>
              <w:t>czania narz</w:t>
            </w:r>
            <w:r w:rsidRPr="00111142">
              <w:rPr>
                <w:rFonts w:eastAsia="Times New Roman" w:hint="eastAsia"/>
                <w:lang w:eastAsia="pl-PL"/>
              </w:rPr>
              <w:t>ę</w:t>
            </w:r>
            <w:r w:rsidRPr="00111142">
              <w:rPr>
                <w:rFonts w:eastAsia="Times New Roman"/>
                <w:lang w:eastAsia="pl-PL"/>
              </w:rPr>
              <w:t>dzi TIK do nauczania przedmiotowego</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kształtowanie i rozwijanie kompetencji cyfrowych uczniów</w:t>
            </w:r>
            <w:r w:rsidRPr="00111142">
              <w:rPr>
                <w:szCs w:val="20"/>
              </w:rPr>
              <w:t xml:space="preserve"> lub s</w:t>
            </w:r>
            <w:r w:rsidRPr="00111142">
              <w:rPr>
                <w:rFonts w:hint="eastAsia"/>
                <w:szCs w:val="20"/>
              </w:rPr>
              <w:t>ł</w:t>
            </w:r>
            <w:r w:rsidRPr="00111142">
              <w:rPr>
                <w:szCs w:val="20"/>
              </w:rPr>
              <w:t>uchaczy, w tym z uwzgl</w:t>
            </w:r>
            <w:r w:rsidRPr="00111142">
              <w:rPr>
                <w:rFonts w:hint="eastAsia"/>
                <w:szCs w:val="20"/>
              </w:rPr>
              <w:t>ę</w:t>
            </w:r>
            <w:r w:rsidRPr="00111142">
              <w:rPr>
                <w:szCs w:val="20"/>
              </w:rPr>
              <w:t>dnieniem bezpiecze</w:t>
            </w:r>
            <w:r w:rsidRPr="00111142">
              <w:rPr>
                <w:rFonts w:hint="eastAsia"/>
                <w:szCs w:val="20"/>
              </w:rPr>
              <w:t>ń</w:t>
            </w:r>
            <w:r w:rsidRPr="00111142">
              <w:rPr>
                <w:szCs w:val="20"/>
              </w:rPr>
              <w:t>stwa w cyberprzestrzeni i wynikaj</w:t>
            </w:r>
            <w:r w:rsidRPr="00111142">
              <w:rPr>
                <w:rFonts w:hint="eastAsia"/>
                <w:szCs w:val="20"/>
              </w:rPr>
              <w:t>ą</w:t>
            </w:r>
            <w:r w:rsidRPr="00111142">
              <w:rPr>
                <w:szCs w:val="20"/>
              </w:rPr>
              <w:t>cych z tego tytu</w:t>
            </w:r>
            <w:r w:rsidRPr="00111142">
              <w:rPr>
                <w:rFonts w:hint="eastAsia"/>
                <w:szCs w:val="20"/>
              </w:rPr>
              <w:t>ł</w:t>
            </w:r>
            <w:r w:rsidRPr="00111142">
              <w:rPr>
                <w:szCs w:val="20"/>
              </w:rPr>
              <w:t>u zagro</w:t>
            </w:r>
            <w:r w:rsidRPr="00111142">
              <w:rPr>
                <w:rFonts w:hint="eastAsia"/>
                <w:szCs w:val="20"/>
              </w:rPr>
              <w:t>ż</w:t>
            </w:r>
            <w:r w:rsidRPr="00111142">
              <w:rPr>
                <w:szCs w:val="20"/>
              </w:rPr>
              <w:t>e</w:t>
            </w:r>
            <w:r w:rsidRPr="00111142">
              <w:rPr>
                <w:rFonts w:hint="eastAsia"/>
                <w:szCs w:val="20"/>
              </w:rPr>
              <w:t>ń</w:t>
            </w:r>
            <w:r w:rsidRPr="00111142">
              <w:rPr>
                <w:rFonts w:eastAsia="Times New Roman"/>
                <w:lang w:eastAsia="pl-PL"/>
              </w:rPr>
              <w:t xml:space="preserve">, </w:t>
            </w:r>
          </w:p>
          <w:p w:rsidR="001052F9" w:rsidRPr="00111142" w:rsidRDefault="001052F9" w:rsidP="00900051">
            <w:pPr>
              <w:pStyle w:val="Akapitzlist"/>
              <w:numPr>
                <w:ilvl w:val="0"/>
                <w:numId w:val="153"/>
              </w:numPr>
              <w:rPr>
                <w:lang w:eastAsia="pl-PL"/>
              </w:rPr>
            </w:pPr>
            <w:r w:rsidRPr="00111142">
              <w:rPr>
                <w:rFonts w:eastAsia="Times New Roman"/>
                <w:lang w:eastAsia="pl-PL"/>
              </w:rPr>
              <w:t xml:space="preserve">programy rozwijania kompetencji cyfrowych uczniów </w:t>
            </w:r>
            <w:r w:rsidRPr="00111142">
              <w:rPr>
                <w:rFonts w:eastAsia="Times New Roman" w:cs="Calibri"/>
                <w:lang w:eastAsia="ar-SA"/>
              </w:rPr>
              <w:t>lub słuchaczy</w:t>
            </w:r>
            <w:r w:rsidRPr="00111142">
              <w:rPr>
                <w:rFonts w:eastAsia="Times New Roman"/>
                <w:lang w:eastAsia="pl-PL"/>
              </w:rPr>
              <w:t xml:space="preserve"> przez naukę programowania.</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eastAsia="pl-PL"/>
              </w:rPr>
            </w:pPr>
            <w:r w:rsidRPr="00111142">
              <w:rPr>
                <w:rFonts w:eastAsia="Times New Roman"/>
                <w:lang w:eastAsia="pl-PL"/>
              </w:rPr>
              <w:t>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ośrodków wychowania przedszkolnego,</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istniejące ośrodki wychowania przedszkolnego, w tym przedszkola specjalne i z oddziałami integracyjnymi,</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inne formy wychowania przedszkolnego.</w:t>
            </w:r>
            <w:r w:rsidRPr="00111142">
              <w:rPr>
                <w:rFonts w:eastAsia="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uczniowie i wychowankowie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uczniów i wychowanków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szkoły oraz placówki systemu oświaty (instytucje i kadra pedagogiczna) realizujące kształcenie ogólne (z wyłączeniem szkół dla dorosłych) i ich organy prowadzące,</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szkół i placówek systemu oświaty.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121E4A">
            <w:pPr>
              <w:rPr>
                <w:rFonts w:eastAsia="Times New Roman" w:cs="Times New Roman"/>
                <w:color w:val="000000"/>
                <w:lang w:eastAsia="pl-PL"/>
              </w:rPr>
            </w:pPr>
            <w:r>
              <w:t xml:space="preserve"> 4 405 000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45"/>
              </w:numPr>
              <w:spacing w:before="120" w:after="40" w:line="240" w:lineRule="auto"/>
              <w:rPr>
                <w:rFonts w:eastAsia="Times New Roman"/>
                <w:color w:val="000000"/>
                <w:lang w:eastAsia="pl-PL"/>
              </w:rPr>
            </w:pPr>
            <w:r w:rsidRPr="00111142">
              <w:rPr>
                <w:rFonts w:eastAsia="Times New Roman"/>
                <w:lang w:eastAsia="pl-PL"/>
              </w:rPr>
              <w:t>Maksymalny okres finansowania bie</w:t>
            </w:r>
            <w:r w:rsidRPr="00111142">
              <w:rPr>
                <w:rFonts w:eastAsia="Times New Roman" w:hint="eastAsia"/>
                <w:lang w:eastAsia="pl-PL"/>
              </w:rPr>
              <w:t>żą</w:t>
            </w:r>
            <w:r w:rsidRPr="00111142">
              <w:rPr>
                <w:rFonts w:eastAsia="Times New Roman"/>
                <w:lang w:eastAsia="pl-PL"/>
              </w:rPr>
              <w:t>cej dzia</w:t>
            </w:r>
            <w:r w:rsidRPr="00111142">
              <w:rPr>
                <w:rFonts w:eastAsia="Times New Roman" w:hint="eastAsia"/>
                <w:lang w:eastAsia="pl-PL"/>
              </w:rPr>
              <w:t>ł</w:t>
            </w:r>
            <w:r w:rsidRPr="00111142">
              <w:rPr>
                <w:rFonts w:eastAsia="Times New Roman"/>
                <w:lang w:eastAsia="pl-PL"/>
              </w:rPr>
              <w:t>alno</w:t>
            </w:r>
            <w:r w:rsidRPr="00111142">
              <w:rPr>
                <w:rFonts w:eastAsia="Times New Roman" w:hint="eastAsia"/>
                <w:lang w:eastAsia="pl-PL"/>
              </w:rPr>
              <w:t>ś</w:t>
            </w:r>
            <w:r w:rsidRPr="00111142">
              <w:rPr>
                <w:rFonts w:eastAsia="Times New Roman"/>
                <w:lang w:eastAsia="pl-PL"/>
              </w:rPr>
              <w:t>ci nowo utworzonych miejsc wychowania przedszkolnego w ramach projektu i realizowanie dodatkowych zaj</w:t>
            </w:r>
            <w:r w:rsidRPr="00111142">
              <w:rPr>
                <w:rFonts w:eastAsia="Times New Roman" w:hint="eastAsia"/>
                <w:lang w:eastAsia="pl-PL"/>
              </w:rPr>
              <w:t>ęć</w:t>
            </w:r>
            <w:r w:rsidRPr="00111142">
              <w:rPr>
                <w:rFonts w:eastAsia="Times New Roman"/>
                <w:lang w:eastAsia="pl-PL"/>
              </w:rPr>
              <w:t xml:space="preserve"> w tych o</w:t>
            </w:r>
            <w:r w:rsidRPr="00111142">
              <w:rPr>
                <w:rFonts w:eastAsia="Times New Roman" w:hint="eastAsia"/>
                <w:lang w:eastAsia="pl-PL"/>
              </w:rPr>
              <w:t>ś</w:t>
            </w:r>
            <w:r w:rsidRPr="00111142">
              <w:rPr>
                <w:rFonts w:eastAsia="Times New Roman"/>
                <w:lang w:eastAsia="pl-PL"/>
              </w:rPr>
              <w:t>rodkach to 12 miesi</w:t>
            </w:r>
            <w:r w:rsidRPr="00111142">
              <w:rPr>
                <w:rFonts w:eastAsia="Times New Roman" w:hint="eastAsia"/>
                <w:lang w:eastAsia="pl-PL"/>
              </w:rPr>
              <w:t>ę</w:t>
            </w:r>
            <w:r w:rsidRPr="00111142">
              <w:rPr>
                <w:rFonts w:eastAsia="Times New Roman"/>
                <w:lang w:eastAsia="pl-PL"/>
              </w:rPr>
              <w:t xml:space="preserve">cy </w:t>
            </w:r>
            <w:r w:rsidRPr="00111142">
              <w:rPr>
                <w:rFonts w:eastAsia="Times New Roman"/>
                <w:szCs w:val="20"/>
                <w:lang w:eastAsia="pl-PL"/>
              </w:rPr>
              <w:t>(typ projektu 1 i 3)</w:t>
            </w:r>
            <w:r w:rsidRPr="00111142">
              <w:rPr>
                <w:rFonts w:eastAsia="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cross-financing)</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E05DCD">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9"/>
              </w:numPr>
              <w:spacing w:before="120" w:line="240" w:lineRule="auto"/>
              <w:rPr>
                <w:rFonts w:eastAsia="Times New Roman"/>
                <w:color w:val="000000"/>
                <w:lang w:eastAsia="pl-PL"/>
              </w:rPr>
            </w:pPr>
            <w:r w:rsidRPr="00111142">
              <w:rPr>
                <w:rFonts w:eastAsia="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90 % (85% UE + 5% budżet państwa) (85%UE+5% budżet państwa).</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after="40" w:line="240" w:lineRule="auto"/>
              <w:rPr>
                <w:rFonts w:eastAsia="Times New Roman"/>
                <w:color w:val="000000"/>
                <w:lang w:eastAsia="pl-PL"/>
              </w:rPr>
            </w:pPr>
            <w:r w:rsidRPr="00111142">
              <w:rPr>
                <w:rFonts w:eastAsia="Times New Roman"/>
                <w:color w:val="000000"/>
                <w:lang w:eastAsia="pl-PL"/>
              </w:rPr>
              <w:t>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5" w:name="_Toc423941243"/>
            <w:bookmarkStart w:id="56" w:name="_Toc53388652"/>
            <w:r w:rsidRPr="005E489A">
              <w:rPr>
                <w:rFonts w:ascii="Myriad Pro" w:hAnsi="Myriad Pro"/>
                <w:b w:val="0"/>
                <w:color w:val="000000"/>
                <w:lang w:eastAsia="pl-PL"/>
              </w:rPr>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Podnoszenie umiejętności</w:t>
            </w:r>
            <w:r w:rsidR="00C22D03" w:rsidRPr="00111142">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235CCA" w:rsidRPr="00111142">
              <w:rPr>
                <w:rFonts w:eastAsia="Times New Roman"/>
              </w:rPr>
              <w:t xml:space="preserve"> i/lub </w:t>
            </w:r>
            <w:r w:rsidRPr="00111142">
              <w:rPr>
                <w:rFonts w:eastAsia="Times New Roman"/>
              </w:rPr>
              <w:t>os</w:t>
            </w:r>
            <w:r w:rsidR="00F86703" w:rsidRPr="00111142">
              <w:rPr>
                <w:rFonts w:eastAsia="Times New Roman"/>
              </w:rPr>
              <w:t>ób</w:t>
            </w:r>
            <w:r w:rsidRPr="00111142">
              <w:rPr>
                <w:rFonts w:eastAsia="Times New Roman"/>
              </w:rPr>
              <w:t xml:space="preserve"> dorosł</w:t>
            </w:r>
            <w:r w:rsidR="00F86703" w:rsidRPr="00111142">
              <w:rPr>
                <w:rFonts w:eastAsia="Times New Roman"/>
              </w:rPr>
              <w:t>ych</w:t>
            </w:r>
            <w:r w:rsidRPr="00111142">
              <w:rPr>
                <w:rFonts w:eastAsia="Times New Roman"/>
              </w:rPr>
              <w:t xml:space="preserve"> zainteresowanych z własnej inicjatywy zdobyciem, uzupełnieniem lub podnoszeniem </w:t>
            </w:r>
            <w:r w:rsidR="006F426E" w:rsidRPr="00111142">
              <w:rPr>
                <w:rFonts w:eastAsia="Times New Roman"/>
              </w:rPr>
              <w:t xml:space="preserve">kompetencji lub </w:t>
            </w:r>
            <w:r w:rsidRPr="00111142">
              <w:rPr>
                <w:rFonts w:eastAsia="Times New Roman"/>
              </w:rPr>
              <w:t>kwalifikacji zawodowych poprzez</w:t>
            </w:r>
            <w:r w:rsidRPr="00111142">
              <w:rPr>
                <w:rFonts w:eastAsia="Times New Roman"/>
                <w:vertAlign w:val="superscript"/>
                <w:lang w:eastAsia="pl-PL"/>
              </w:rPr>
              <w:t>,</w:t>
            </w:r>
            <w:r w:rsidRPr="00111142">
              <w:rPr>
                <w:rFonts w:eastAsia="Times New Roman"/>
                <w:lang w:eastAsia="pl-PL"/>
              </w:rPr>
              <w:t xml:space="preserve"> </w:t>
            </w:r>
            <w:r w:rsidRPr="00111142">
              <w:rPr>
                <w:rFonts w:eastAsia="Times New Roman"/>
                <w:vertAlign w:val="superscript"/>
                <w:lang w:eastAsia="pl-PL"/>
              </w:rPr>
              <w:t>,</w:t>
            </w:r>
            <w:r w:rsidRPr="00111142">
              <w:rPr>
                <w:rFonts w:eastAsia="Times New Roman"/>
                <w:lang w:eastAsia="pl-PL"/>
              </w:rPr>
              <w:t>:</w:t>
            </w:r>
          </w:p>
          <w:p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rsidR="0008148E" w:rsidRDefault="0008148E" w:rsidP="0008148E">
            <w:pPr>
              <w:pStyle w:val="Akapitzlist"/>
              <w:numPr>
                <w:ilvl w:val="0"/>
                <w:numId w:val="122"/>
              </w:numPr>
              <w:spacing w:before="60" w:after="60" w:line="240" w:lineRule="auto"/>
              <w:rPr>
                <w:rFonts w:eastAsia="Times New Roman"/>
                <w:lang w:eastAsia="pl-PL"/>
              </w:rPr>
            </w:pPr>
            <w:r w:rsidRPr="00111142">
              <w:rPr>
                <w:rFonts w:eastAsia="Times New Roman"/>
                <w:lang w:eastAsia="pl-PL"/>
              </w:rPr>
              <w:t xml:space="preserve"> realizację kompleksowych programów kształcenia praktycznego organizowanych w miejscu pracy,</w:t>
            </w:r>
          </w:p>
          <w:p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AA040F">
              <w:rPr>
                <w:rFonts w:eastAsia="Times New Roman"/>
                <w:lang w:eastAsia="pl-PL"/>
              </w:rPr>
              <w:t>,</w:t>
            </w:r>
          </w:p>
          <w:p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rsidR="00621C71" w:rsidRPr="00621C71" w:rsidRDefault="00930F4A" w:rsidP="00AA040F">
            <w:pPr>
              <w:pStyle w:val="Akapitzlist"/>
              <w:numPr>
                <w:ilvl w:val="0"/>
                <w:numId w:val="0"/>
              </w:numPr>
              <w:ind w:left="357" w:firstLine="424"/>
            </w:pPr>
            <w:r>
              <w:rPr>
                <w:rFonts w:eastAsia="Times New Roman"/>
                <w:lang w:eastAsia="pl-PL"/>
              </w:rPr>
              <w:t xml:space="preserve"> </w:t>
            </w:r>
            <w:r w:rsidR="00AA040F">
              <w:rPr>
                <w:rFonts w:eastAsia="Times New Roman"/>
                <w:lang w:eastAsia="pl-PL"/>
              </w:rPr>
              <w:t xml:space="preserve">k)     </w:t>
            </w:r>
            <w:r w:rsidR="00711081" w:rsidRPr="00621C71">
              <w:t>doradztwo zawodowe,</w:t>
            </w:r>
          </w:p>
          <w:p w:rsidR="008C79E2"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lang w:eastAsia="pl-PL"/>
              </w:rPr>
              <w:t xml:space="preserve">wykorzystanie rezultatów projektów, w tym pozytywnie zwalidowanych produktów projektów innowacyjnych zrealizowanych w latach 2007-2013 w ramach PO </w:t>
            </w:r>
            <w:r w:rsidR="00636BAF" w:rsidRPr="00111142">
              <w:rPr>
                <w:rFonts w:eastAsia="Times New Roman"/>
                <w:lang w:eastAsia="pl-PL"/>
              </w:rPr>
              <w:t>KL oraz w latach 2014-2020 w ramach PO WER</w:t>
            </w:r>
            <w:r w:rsidR="0023648E" w:rsidRPr="00111142">
              <w:rPr>
                <w:rFonts w:eastAsia="Times New Roman"/>
                <w:lang w:eastAsia="pl-PL"/>
              </w:rPr>
              <w:t>,</w:t>
            </w:r>
          </w:p>
          <w:p w:rsidR="00711081"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eastAsia="pl-PL"/>
              </w:rPr>
              <w:t>.</w:t>
            </w:r>
          </w:p>
          <w:p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rPr>
            </w:pPr>
            <w:r w:rsidRPr="00111142">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A921E2" w:rsidRPr="00A921E2">
              <w:rPr>
                <w:rFonts w:eastAsia="Times New Roman"/>
              </w:rPr>
              <w:t>oraz w latach 2014-2020 w ramach PO WER</w:t>
            </w:r>
            <w:r w:rsidRPr="00235CCA">
              <w:rPr>
                <w:rFonts w:eastAsia="Times New Roman"/>
              </w:rPr>
              <w:t>,</w:t>
            </w:r>
          </w:p>
          <w:p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rsidR="00235CCA" w:rsidRPr="00111142" w:rsidRDefault="00235CCA"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eastAsia="pl-PL"/>
              </w:rPr>
              <w:t>itp.</w:t>
            </w:r>
          </w:p>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72DFF"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w:t>
            </w:r>
            <w:r w:rsidR="00357945">
              <w:rPr>
                <w:rFonts w:eastAsia="Times New Roman"/>
                <w:lang w:eastAsia="pl-PL"/>
              </w:rPr>
              <w:t xml:space="preserve"> placówek szkolnictwa zawodowego</w:t>
            </w:r>
            <w:r w:rsidRPr="00111142">
              <w:rPr>
                <w:rFonts w:eastAsia="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CKZiU,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111142" w:rsidRDefault="00F23346" w:rsidP="00900051">
            <w:pPr>
              <w:pStyle w:val="Akapitzlist"/>
              <w:numPr>
                <w:ilvl w:val="0"/>
                <w:numId w:val="142"/>
              </w:numPr>
              <w:spacing w:before="60" w:after="60" w:line="240" w:lineRule="auto"/>
              <w:rPr>
                <w:rFonts w:eastAsia="Times New Roman"/>
                <w:lang w:eastAsia="pl-PL"/>
              </w:rPr>
            </w:pPr>
            <w:r w:rsidRPr="00111142">
              <w:rPr>
                <w:rFonts w:eastAsia="Times New Roman"/>
                <w:lang w:eastAsia="pl-PL"/>
              </w:rPr>
              <w:t>K</w:t>
            </w:r>
            <w:r w:rsidR="00711081" w:rsidRPr="00111142">
              <w:rPr>
                <w:rFonts w:eastAsia="Times New Roman"/>
                <w:lang w:eastAsia="pl-PL"/>
              </w:rPr>
              <w:t>ursy</w:t>
            </w:r>
            <w:r w:rsidRPr="00111142">
              <w:rPr>
                <w:rFonts w:eastAsia="Times New Roman"/>
                <w:lang w:eastAsia="pl-PL"/>
              </w:rPr>
              <w:t xml:space="preserve"> lub szkolenia doskonalące (teoretyczne lub praktyczne), w tym organizowane i prowadzone przez kadrę ośrodków doskonalenia nauczycieli lub trenerów przeszkolonych w ramach POWER</w:t>
            </w:r>
            <w:r w:rsidR="00711081" w:rsidRPr="00111142">
              <w:rPr>
                <w:rFonts w:eastAsia="Times New Roman"/>
                <w:lang w:eastAsia="pl-PL"/>
              </w:rPr>
              <w:t>,</w:t>
            </w:r>
          </w:p>
          <w:p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(CKZiU)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r w:rsidRPr="00E06091">
              <w:rPr>
                <w:rFonts w:eastAsia="Times New Roman"/>
              </w:rPr>
              <w:t>CKZi</w:t>
            </w:r>
            <w:r>
              <w:rPr>
                <w:rFonts w:eastAsia="Times New Roman" w:cs="Times New Roman"/>
                <w:lang w:eastAsia="pl-PL"/>
              </w:rPr>
              <w:t xml:space="preserve">U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477353" w:rsidRPr="00111142">
              <w:rPr>
                <w:rFonts w:eastAsia="Times New Roman"/>
                <w:lang w:eastAsia="pl-PL"/>
              </w:rPr>
              <w:t xml:space="preserve"> CKZ,</w:t>
            </w:r>
            <w:r w:rsidRPr="00111142">
              <w:rPr>
                <w:rFonts w:eastAsia="Times New Roman"/>
                <w:lang w:eastAsia="pl-PL"/>
              </w:rPr>
              <w:t xml:space="preserve"> CKZiU</w:t>
            </w:r>
            <w:r w:rsidR="00843C5E" w:rsidRPr="00111142">
              <w:rPr>
                <w:rFonts w:eastAsia="Times New Roman"/>
                <w:lang w:eastAsia="pl-PL"/>
              </w:rPr>
              <w:t xml:space="preserve"> lub</w:t>
            </w:r>
            <w:r w:rsidRPr="00111142">
              <w:rPr>
                <w:rFonts w:eastAsia="Times New Roman" w:cs="Arial"/>
                <w:szCs w:val="20"/>
              </w:rPr>
              <w:t xml:space="preserve"> innych zespołów realizujących zadania </w:t>
            </w:r>
            <w:r w:rsidR="00B005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branży/zawodzie,</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w:t>
            </w:r>
            <w:r w:rsidR="00F333E9" w:rsidRPr="00111142">
              <w:rPr>
                <w:rFonts w:eastAsia="Times New Roman" w:cs="Arial"/>
                <w:szCs w:val="20"/>
              </w:rPr>
              <w:t>ych</w:t>
            </w:r>
            <w:r w:rsidRPr="00111142">
              <w:rPr>
                <w:rFonts w:eastAsia="Times New Roman" w:cs="Arial"/>
                <w:szCs w:val="20"/>
              </w:rPr>
              <w:t xml:space="preserve"> zespoł</w:t>
            </w:r>
            <w:r w:rsidR="00F333E9" w:rsidRPr="00111142">
              <w:rPr>
                <w:rFonts w:eastAsia="Times New Roman" w:cs="Arial"/>
                <w:szCs w:val="20"/>
              </w:rPr>
              <w:t>ów</w:t>
            </w:r>
            <w:r w:rsidRPr="00111142">
              <w:rPr>
                <w:rFonts w:eastAsia="Times New Roman" w:cs="Arial"/>
                <w:szCs w:val="20"/>
              </w:rPr>
              <w:t xml:space="preserve"> realizując</w:t>
            </w:r>
            <w:r w:rsidR="00F333E9" w:rsidRPr="00111142">
              <w:rPr>
                <w:rFonts w:eastAsia="Times New Roman" w:cs="Arial"/>
                <w:szCs w:val="20"/>
              </w:rPr>
              <w:t>ych</w:t>
            </w:r>
            <w:r w:rsidRPr="00111142">
              <w:rPr>
                <w:rFonts w:eastAsia="Times New Roman" w:cs="Arial"/>
                <w:szCs w:val="20"/>
              </w:rPr>
              <w:t xml:space="preserve"> zadania </w:t>
            </w:r>
            <w:r w:rsidR="00477353"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F333E9" w:rsidRPr="00111142">
              <w:rPr>
                <w:rFonts w:eastAsia="Times New Roman"/>
                <w:lang w:eastAsia="pl-PL"/>
              </w:rPr>
              <w:t>,</w:t>
            </w:r>
            <w:r w:rsidRPr="00111142">
              <w:rPr>
                <w:rFonts w:eastAsia="Times New Roman"/>
                <w:lang w:eastAsia="pl-PL"/>
              </w:rPr>
              <w:t xml:space="preserve">  kompetencji </w:t>
            </w:r>
            <w:r w:rsidR="00F333E9" w:rsidRPr="00111142">
              <w:rPr>
                <w:rFonts w:eastAsia="Times New Roman"/>
                <w:lang w:eastAsia="pl-PL"/>
              </w:rPr>
              <w:t xml:space="preserve">lub kwalifikacji </w:t>
            </w:r>
            <w:r w:rsidRPr="00111142">
              <w:rPr>
                <w:rFonts w:eastAsia="Times New Roman"/>
                <w:lang w:eastAsia="pl-PL"/>
              </w:rPr>
              <w:t xml:space="preserve"> nauczycieli zatrudnionych w szkołach i placówkach systemu oświaty prowadzących kształcenie zawodowe wchodzących w skład </w:t>
            </w:r>
            <w:r w:rsidR="00054BF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06384"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4A14A7">
              <w:rPr>
                <w:rFonts w:eastAsia="Times New Roman"/>
              </w:rPr>
              <w:t xml:space="preserve">CKZ lub </w:t>
            </w:r>
            <w:r w:rsidRPr="00E06091">
              <w:rPr>
                <w:rFonts w:eastAsia="Times New Roman"/>
              </w:rPr>
              <w:t>CKZiU</w:t>
            </w:r>
            <w:r w:rsidRPr="00584A54">
              <w:rPr>
                <w:rFonts w:eastAsia="Times New Roman" w:cs="Times New Roman"/>
                <w:lang w:eastAsia="pl-PL"/>
              </w:rPr>
              <w:t>, w tym m.in.:</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A7007C" w:rsidRPr="00111142">
              <w:rPr>
                <w:rFonts w:eastAsia="Times New Roman"/>
                <w:lang w:eastAsia="pl-PL"/>
              </w:rPr>
              <w:t xml:space="preserve">doskonalenia </w:t>
            </w:r>
            <w:r w:rsidRPr="00111142">
              <w:rPr>
                <w:rFonts w:eastAsia="Times New Roman"/>
                <w:lang w:eastAsia="pl-PL"/>
              </w:rPr>
              <w:t xml:space="preserve"> nauczycieli lub praktycznej nauki zawodu, uczniów, w tym uczniów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333E9" w:rsidRPr="00111142">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branży/zawodu w celu wymiany dobrych praktyk,</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A7007C"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711081"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711081" w:rsidRPr="00111142">
              <w:rPr>
                <w:rFonts w:eastAsia="Times New Roman"/>
                <w:lang w:eastAsia="pl-PL"/>
              </w:rPr>
              <w:t xml:space="preserve">doradztwa zawodowego, </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111142" w:rsidRDefault="00711081" w:rsidP="00900051">
            <w:pPr>
              <w:pStyle w:val="Akapitzlist"/>
              <w:numPr>
                <w:ilvl w:val="0"/>
                <w:numId w:val="144"/>
              </w:numPr>
              <w:spacing w:before="60" w:after="60" w:line="240" w:lineRule="auto"/>
              <w:rPr>
                <w:rFonts w:eastAsia="Times New Roman"/>
                <w:lang w:eastAsia="pl-PL"/>
              </w:rPr>
            </w:pPr>
            <w:r w:rsidRPr="00111142">
              <w:rPr>
                <w:rFonts w:eastAsia="Times New Roman"/>
                <w:lang w:eastAsia="pl-PL"/>
              </w:rPr>
              <w:t>uzyskiwanie kwalifikacji doradców edukacyjno - 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 – zawodowych, realizujących zadania z zakresu doradztwa zawodowego w szkołach</w:t>
            </w:r>
            <w:r w:rsidRPr="00111142">
              <w:rPr>
                <w:rFonts w:eastAsia="Times New Roman"/>
                <w:lang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formale i </w:t>
            </w:r>
            <w:r w:rsidR="00671028">
              <w:rPr>
                <w:rFonts w:eastAsia="Times New Roman" w:cs="Times New Roman"/>
                <w:lang w:eastAsia="pl-PL"/>
              </w:rPr>
              <w:t>pozaformalne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39 941 295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7" w:name="_Toc423941244"/>
            <w:bookmarkStart w:id="58" w:name="_Toc53388653"/>
            <w:r w:rsidRPr="005E489A">
              <w:rPr>
                <w:rFonts w:ascii="Myriad Pro" w:hAnsi="Myriad Pro"/>
                <w:b w:val="0"/>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w:t>
            </w:r>
            <w:r>
              <w:rPr>
                <w:rFonts w:eastAsia="Times New Roman" w:cs="Times New Roman"/>
                <w:color w:val="000000"/>
                <w:lang w:eastAsia="pl-PL"/>
              </w:rPr>
              <w:t>lnym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nauczycieli kształcenia zawodowego oraz instruktorów praktycznej nauki zawodu objętych wsparciem w programie [osoby],</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szkół i placówek kształcenia zawodowego uczestniczących w stażach i praktykach u pracodawcy [osoby],</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 xml:space="preserve">Liczba szkół i placówek kształcenia zawodowego doposażonych w programie w sprzęt i materiały dydaktyczne niezbędne do realizacji </w:t>
            </w:r>
            <w:r w:rsidR="002336A2" w:rsidRPr="00111142">
              <w:rPr>
                <w:rFonts w:eastAsia="Times New Roman" w:cs="Calibri"/>
                <w:lang w:eastAsia="pl-PL"/>
              </w:rPr>
              <w:t xml:space="preserve">kształcenia zawodowego </w:t>
            </w:r>
            <w:r w:rsidRPr="00111142">
              <w:rPr>
                <w:rFonts w:eastAsia="Times New Roman" w:cs="Calibri"/>
                <w:lang w:eastAsia="pl-PL"/>
              </w:rPr>
              <w:t>[szt.],</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Liczba podmiotów realizujących zadania centrum kształcenia zawodowego i ustawicznego objętych wsparciem w programie [szt.]</w:t>
            </w:r>
            <w:r w:rsidR="002336A2" w:rsidRPr="00111142">
              <w:rPr>
                <w:rFonts w:eastAsia="Times New Roman" w:cs="Calibri"/>
                <w:lang w:eastAsia="pl-PL"/>
              </w:rPr>
              <w:t>,</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rsidR="001052F9" w:rsidRPr="00111142" w:rsidRDefault="002336A2" w:rsidP="00300185">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objętych doradztwem zawodowym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7"/>
              </w:numPr>
              <w:spacing w:before="60" w:after="60" w:line="240" w:lineRule="auto"/>
              <w:rPr>
                <w:rFonts w:eastAsia="Times New Roman"/>
                <w:lang w:eastAsia="pl-PL"/>
              </w:rPr>
            </w:pPr>
            <w:r w:rsidRPr="00111142">
              <w:rPr>
                <w:rFonts w:eastAsia="Times New Roman"/>
                <w:lang w:eastAsia="pl-PL"/>
              </w:rPr>
              <w:t>Podnoszenie umiejętności</w:t>
            </w:r>
            <w:r w:rsidR="00300185">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F86703" w:rsidRPr="00111142">
              <w:rPr>
                <w:rFonts w:eastAsia="Times New Roman"/>
              </w:rPr>
              <w:t xml:space="preserve">i/lub </w:t>
            </w:r>
            <w:r w:rsidRPr="00111142">
              <w:rPr>
                <w:rFonts w:eastAsia="Times New Roman"/>
              </w:rPr>
              <w:t xml:space="preserve">osób dorosłych zainteresowanych z własnej inicjatywy zdobyciem, uzupełnieniem lub podnoszeniem </w:t>
            </w:r>
            <w:r w:rsidR="00811A61">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umiejetności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111142" w:rsidRDefault="00A76007" w:rsidP="00900051">
            <w:pPr>
              <w:pStyle w:val="Akapitzlist"/>
              <w:numPr>
                <w:ilvl w:val="0"/>
                <w:numId w:val="187"/>
              </w:numPr>
              <w:spacing w:before="60" w:after="60" w:line="240" w:lineRule="auto"/>
              <w:rPr>
                <w:rFonts w:eastAsia="Times New Roman"/>
              </w:rPr>
            </w:pPr>
            <w:r w:rsidRPr="00111142">
              <w:rPr>
                <w:rFonts w:eastAsia="Times New Roman"/>
              </w:rPr>
              <w:t xml:space="preserve"> Kształtowanie i rozwijanie u uczniów lub słuchaczy szkół lub placówek systemu oświaty prowadzących kształcenie zawodowe kompetencji kluczowych lub umiejętności uniwersalnych niezbędnych na rynku pracy poprzez:</w:t>
            </w:r>
          </w:p>
          <w:p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754627" w:rsidRPr="00754627">
              <w:rPr>
                <w:rFonts w:eastAsia="Times New Roman"/>
              </w:rPr>
              <w:t>oraz w latach 2014-2020 w ramach PO WER</w:t>
            </w:r>
            <w:r w:rsidRPr="00235CCA">
              <w:rPr>
                <w:rFonts w:eastAsia="Times New Roman"/>
              </w:rPr>
              <w:t>,</w:t>
            </w:r>
          </w:p>
          <w:p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rsidR="00A76007" w:rsidRPr="00111142" w:rsidRDefault="00A76007"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111142" w:rsidRDefault="001052F9"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ED0084"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kształcenia ogólnego, zawodowego i instruktorów praktycznej nauki zawodu, związanych z nauczanym zawodem,</w:t>
            </w:r>
            <w:r w:rsidRPr="00584A54">
              <w:rPr>
                <w:rFonts w:eastAsia="Times New Roman" w:cs="Times New Roman"/>
                <w:lang w:eastAsia="pl-PL"/>
              </w:rPr>
              <w:t xml:space="preserve"> głównie poprzez:</w:t>
            </w:r>
          </w:p>
          <w:p w:rsidR="001052F9" w:rsidRPr="00111142" w:rsidRDefault="001052F9" w:rsidP="00900051">
            <w:pPr>
              <w:pStyle w:val="Akapitzlist"/>
              <w:numPr>
                <w:ilvl w:val="0"/>
                <w:numId w:val="196"/>
              </w:numPr>
              <w:spacing w:before="60" w:after="60" w:line="240" w:lineRule="auto"/>
              <w:rPr>
                <w:rFonts w:eastAsia="Times New Roman"/>
                <w:lang w:eastAsia="pl-PL"/>
              </w:rPr>
            </w:pPr>
            <w:r w:rsidRPr="00111142">
              <w:rPr>
                <w:rFonts w:eastAsia="Times New Roman"/>
                <w:lang w:eastAsia="pl-PL"/>
              </w:rPr>
              <w:t xml:space="preserve">kursy lub szkolenia doskonalące </w:t>
            </w:r>
            <w:r w:rsidR="0023319B" w:rsidRPr="00111142">
              <w:rPr>
                <w:rFonts w:eastAsia="Times New Roman"/>
                <w:lang w:eastAsia="pl-PL"/>
              </w:rPr>
              <w:t xml:space="preserve">(teoretyczne lub praktyczne), </w:t>
            </w:r>
            <w:r w:rsidR="0023319B" w:rsidRPr="00111142">
              <w:rPr>
                <w:rFonts w:eastAsia="Times New Roman" w:cs="Arial"/>
                <w:szCs w:val="20"/>
              </w:rPr>
              <w:t xml:space="preserve">w tym organizowane i prowadzone przez kadrę ośrodków doskonalenia nauczycieli lub trenerów </w:t>
            </w:r>
            <w:r w:rsidR="00F05574" w:rsidRPr="00111142">
              <w:rPr>
                <w:rFonts w:eastAsia="Times New Roman" w:cs="Arial"/>
                <w:szCs w:val="20"/>
              </w:rPr>
              <w:t>prze</w:t>
            </w:r>
            <w:r w:rsidR="00F05574">
              <w:rPr>
                <w:rFonts w:eastAsia="Times New Roman" w:cs="Arial"/>
                <w:szCs w:val="20"/>
              </w:rPr>
              <w:t>szkolonych</w:t>
            </w:r>
            <w:r w:rsidR="00F05574" w:rsidRPr="00111142">
              <w:rPr>
                <w:rFonts w:eastAsia="Times New Roman" w:cs="Arial"/>
                <w:szCs w:val="20"/>
              </w:rPr>
              <w:t xml:space="preserve"> </w:t>
            </w:r>
            <w:r w:rsidR="0023319B" w:rsidRPr="00111142">
              <w:rPr>
                <w:rFonts w:eastAsia="Times New Roman" w:cs="Arial"/>
                <w:szCs w:val="20"/>
              </w:rPr>
              <w:t>w ramach POWER,</w:t>
            </w:r>
            <w:r w:rsidRPr="00111142">
              <w:rPr>
                <w:rFonts w:eastAsia="Times New Roman"/>
                <w:lang w:eastAsia="pl-PL"/>
              </w:rPr>
              <w:t>,</w:t>
            </w:r>
          </w:p>
          <w:p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rsidR="001052F9" w:rsidRDefault="001052F9" w:rsidP="00390E5C">
            <w:pPr>
              <w:spacing w:before="60" w:after="60" w:line="240" w:lineRule="auto"/>
              <w:ind w:left="1068"/>
              <w:rPr>
                <w:rFonts w:eastAsia="Times New Roman" w:cs="Times New Roman"/>
                <w:lang w:eastAsia="pl-PL"/>
              </w:rPr>
            </w:pP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3C7835">
              <w:rPr>
                <w:rFonts w:eastAsia="Times New Roman" w:cs="Times New Roman"/>
                <w:lang w:eastAsia="pl-PL"/>
              </w:rPr>
              <w:t xml:space="preserve"> oraz w latach 2014-2020 w ramach PO WER</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CKZiU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zespoł</w:t>
            </w:r>
            <w:r w:rsidR="00F05574">
              <w:rPr>
                <w:rFonts w:eastAsia="Times New Roman"/>
              </w:rPr>
              <w:t>u</w:t>
            </w:r>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r w:rsidRPr="00E06091">
              <w:rPr>
                <w:rFonts w:eastAsia="Times New Roman"/>
              </w:rPr>
              <w:t>CKZi</w:t>
            </w:r>
            <w:r>
              <w:rPr>
                <w:rFonts w:eastAsia="Times New Roman" w:cs="Times New Roman"/>
                <w:lang w:eastAsia="pl-PL"/>
              </w:rPr>
              <w:t xml:space="preserve">U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8C5419" w:rsidRPr="00111142">
              <w:rPr>
                <w:rFonts w:eastAsia="Times New Roman"/>
                <w:lang w:eastAsia="pl-PL"/>
              </w:rPr>
              <w:t xml:space="preserve"> CKZ,</w:t>
            </w:r>
            <w:r w:rsidRPr="00111142">
              <w:rPr>
                <w:rFonts w:eastAsia="Times New Roman"/>
                <w:lang w:eastAsia="pl-PL"/>
              </w:rPr>
              <w:t xml:space="preserve"> CKZiU</w:t>
            </w:r>
            <w:r w:rsidR="0023319B" w:rsidRPr="00111142">
              <w:rPr>
                <w:rFonts w:eastAsia="Times New Roman"/>
                <w:lang w:eastAsia="pl-PL"/>
              </w:rPr>
              <w:t xml:space="preserve">lub </w:t>
            </w:r>
            <w:r w:rsidRPr="00111142">
              <w:rPr>
                <w:rFonts w:eastAsia="Times New Roman" w:cs="Arial"/>
                <w:szCs w:val="20"/>
              </w:rPr>
              <w:t xml:space="preserve"> innych zespołów realizujących zadania i </w:t>
            </w:r>
            <w:r w:rsidR="008C5419"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23319B"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2719E1"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23319B" w:rsidRPr="00111142">
              <w:rPr>
                <w:rFonts w:eastAsia="Times New Roman"/>
                <w:lang w:eastAsia="pl-PL"/>
              </w:rPr>
              <w:t>,</w:t>
            </w:r>
            <w:r w:rsidRPr="00111142">
              <w:rPr>
                <w:rFonts w:eastAsia="Times New Roman"/>
                <w:lang w:eastAsia="pl-PL"/>
              </w:rPr>
              <w:t xml:space="preserve"> kompetencji </w:t>
            </w:r>
            <w:r w:rsidR="0023319B" w:rsidRPr="00111142">
              <w:rPr>
                <w:rFonts w:eastAsia="Times New Roman"/>
                <w:lang w:eastAsia="pl-PL"/>
              </w:rPr>
              <w:t xml:space="preserve">lub kwalifikacji  </w:t>
            </w:r>
            <w:r w:rsidRPr="00111142">
              <w:rPr>
                <w:rFonts w:eastAsia="Times New Roman"/>
                <w:lang w:eastAsia="pl-PL"/>
              </w:rPr>
              <w:t xml:space="preserve">nauczycieli zatrudnionych w szkołach i placówkach systemu oświaty prowadzących kształcenie zawodowe wchodzących w skład </w:t>
            </w:r>
            <w:r w:rsidR="0039417D"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39417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CKZiU </w:t>
            </w:r>
            <w:r w:rsidRPr="00E06091">
              <w:rPr>
                <w:rFonts w:eastAsia="Times New Roman"/>
              </w:rPr>
              <w:t xml:space="preserve">lub inne zespoły realizujące zadania </w:t>
            </w:r>
            <w:r w:rsidR="00830A9A">
              <w:rPr>
                <w:rFonts w:eastAsia="Times New Roman"/>
              </w:rPr>
              <w:t xml:space="preserve">CKZ, </w:t>
            </w:r>
            <w:r w:rsidRPr="00E06091">
              <w:rPr>
                <w:rFonts w:eastAsia="Times New Roman"/>
              </w:rPr>
              <w:t>CKZiU</w:t>
            </w:r>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D57C3"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05574">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F05574">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223545"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98"/>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doradztwazawodowego w szkołach</w:t>
            </w:r>
            <w:r w:rsidRPr="00111142">
              <w:rPr>
                <w:rFonts w:eastAsia="Times New Roman"/>
                <w:lang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doradztwazawodowego.</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7A795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Pr="00111142" w:rsidRDefault="00741922" w:rsidP="007A795A">
            <w:r w:rsidRPr="00111142">
              <w:t>Finansowanie zaliczkowe planowane, odbywa się na zasadach określonych w ustawie z dnia 27 sierpnia 2009 r. o finansach publicznych.</w:t>
            </w:r>
            <w:r w:rsidR="007A795A" w:rsidRPr="00111142">
              <w:t xml:space="preserve">Uproszczone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rsidR="007A795A" w:rsidRPr="00584A54" w:rsidRDefault="007A795A" w:rsidP="007A795A">
            <w:pPr>
              <w:spacing w:before="120" w:line="240" w:lineRule="auto"/>
              <w:rPr>
                <w:rFonts w:eastAsia="Times New Roman" w:cs="Times New Roman"/>
                <w:color w:val="000000"/>
                <w:lang w:eastAsia="pl-PL"/>
              </w:rPr>
            </w:pP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3C68A8">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9" w:name="_Toc423941245"/>
            <w:bookmarkStart w:id="60" w:name="_Toc53388654"/>
            <w:r w:rsidRPr="005E489A">
              <w:rPr>
                <w:rFonts w:ascii="Myriad Pro" w:hAnsi="Myriad Pro"/>
                <w:b w:val="0"/>
                <w:color w:val="000000"/>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8"/>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9"/>
              </w:numPr>
              <w:spacing w:before="60" w:after="60" w:line="240" w:lineRule="auto"/>
              <w:rPr>
                <w:rFonts w:eastAsia="Times New Roman"/>
                <w:lang w:eastAsia="pl-PL"/>
              </w:rPr>
            </w:pPr>
            <w:r w:rsidRPr="00111142">
              <w:rPr>
                <w:rFonts w:eastAsia="Times New Roman"/>
                <w:lang w:eastAsia="pl-PL"/>
              </w:rPr>
              <w:t>Podnoszenie umiejętności</w:t>
            </w:r>
            <w:r w:rsidR="000A240C">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40624C" w:rsidRPr="00111142">
              <w:rPr>
                <w:rFonts w:eastAsia="Times New Roman"/>
                <w:lang w:eastAsia="pl-PL"/>
              </w:rPr>
              <w:t>i/lub</w:t>
            </w:r>
            <w:r w:rsidRPr="00111142">
              <w:rPr>
                <w:rFonts w:eastAsia="Times New Roman"/>
              </w:rPr>
              <w:t xml:space="preserve"> osób dorosłych zainteresowanych z własnej inicjatywy zdobyciem, uzupełnieniem lub podnoszeniem </w:t>
            </w:r>
            <w:r w:rsidR="000A240C">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zdobywanie przez uczniów i słuchaczy uprawnień do wykonywania zawodu, w ramach którego realizują ksztacenie zawodowe</w:t>
            </w:r>
          </w:p>
          <w:p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rsidR="0054001F" w:rsidRPr="00111142" w:rsidRDefault="0054001F" w:rsidP="00900051">
            <w:pPr>
              <w:pStyle w:val="Akapitzlist"/>
              <w:numPr>
                <w:ilvl w:val="0"/>
                <w:numId w:val="189"/>
              </w:numPr>
              <w:spacing w:before="60" w:after="60" w:line="240" w:lineRule="auto"/>
              <w:rPr>
                <w:rFonts w:eastAsia="Times New Roman"/>
              </w:rPr>
            </w:pPr>
            <w:r w:rsidRPr="00111142">
              <w:rPr>
                <w:rFonts w:eastAsia="Times New Roman"/>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6A5F87">
            <w:pPr>
              <w:numPr>
                <w:ilvl w:val="0"/>
                <w:numId w:val="260"/>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rsidR="0054001F" w:rsidRPr="00111142" w:rsidRDefault="0054001F" w:rsidP="005D3D50">
            <w:pPr>
              <w:pStyle w:val="Akapitzlist"/>
              <w:numPr>
                <w:ilvl w:val="0"/>
                <w:numId w:val="189"/>
              </w:numPr>
              <w:spacing w:before="60" w:after="60" w:line="240" w:lineRule="auto"/>
              <w:rPr>
                <w:rFonts w:eastAsia="Times New Roman"/>
                <w:lang w:eastAsia="pl-PL"/>
              </w:rPr>
            </w:pPr>
            <w:r w:rsidRPr="00111142">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Pr="00111142" w:rsidRDefault="001052F9" w:rsidP="00900051">
            <w:pPr>
              <w:pStyle w:val="Akapitzlist"/>
              <w:numPr>
                <w:ilvl w:val="0"/>
                <w:numId w:val="189"/>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40605"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w tym nauczycieli kształcenia ogólnego, zawodowego i instruktorów praktycznej nauki zawodu, związanych z nauczanych zawodem,</w:t>
            </w:r>
            <w:r w:rsidRPr="00584A54">
              <w:rPr>
                <w:rFonts w:eastAsia="Times New Roman" w:cs="Times New Roman"/>
                <w:lang w:eastAsia="pl-PL"/>
              </w:rPr>
              <w:t xml:space="preserve"> głównie poprzez:</w:t>
            </w:r>
          </w:p>
          <w:p w:rsidR="001052F9" w:rsidRPr="00111142" w:rsidRDefault="001052F9" w:rsidP="006A5F87">
            <w:pPr>
              <w:pStyle w:val="Akapitzlist"/>
              <w:numPr>
                <w:ilvl w:val="0"/>
                <w:numId w:val="199"/>
              </w:numPr>
              <w:spacing w:before="60" w:after="60" w:line="240" w:lineRule="auto"/>
              <w:rPr>
                <w:rFonts w:eastAsia="Times New Roman"/>
                <w:lang w:eastAsia="pl-PL"/>
              </w:rPr>
            </w:pPr>
            <w:r w:rsidRPr="00111142">
              <w:rPr>
                <w:rFonts w:eastAsia="Times New Roman"/>
                <w:lang w:eastAsia="pl-PL"/>
              </w:rPr>
              <w:t xml:space="preserve">kursy lub szkolenia doskonalące </w:t>
            </w:r>
            <w:r w:rsidR="00BF79F6" w:rsidRPr="00111142">
              <w:rPr>
                <w:rFonts w:eastAsia="Times New Roman"/>
                <w:lang w:eastAsia="pl-PL"/>
              </w:rPr>
              <w:t xml:space="preserve">(teoretyczne lub praktyczne), </w:t>
            </w:r>
            <w:r w:rsidR="00BF79F6" w:rsidRPr="00111142">
              <w:rPr>
                <w:rFonts w:eastAsia="Times New Roman" w:cs="Arial"/>
                <w:szCs w:val="20"/>
              </w:rPr>
              <w:t>w tym organizowane i prowadzone przez kadrę ośrodków doskonalenia nauczycieli lub tren</w:t>
            </w:r>
            <w:r w:rsidR="00E166F6">
              <w:rPr>
                <w:rFonts w:eastAsia="Times New Roman" w:cs="Arial"/>
                <w:szCs w:val="20"/>
              </w:rPr>
              <w:t>e</w:t>
            </w:r>
            <w:r w:rsidR="00BF79F6" w:rsidRPr="00111142">
              <w:rPr>
                <w:rFonts w:eastAsia="Times New Roman" w:cs="Arial"/>
                <w:szCs w:val="20"/>
              </w:rPr>
              <w:t xml:space="preserve">rów </w:t>
            </w:r>
            <w:r w:rsidR="005716F5">
              <w:rPr>
                <w:rFonts w:eastAsia="Times New Roman" w:cs="Arial"/>
                <w:szCs w:val="20"/>
              </w:rPr>
              <w:t>przeszkolonych</w:t>
            </w:r>
            <w:r w:rsidR="005716F5" w:rsidRPr="00111142">
              <w:rPr>
                <w:rFonts w:eastAsia="Times New Roman" w:cs="Arial"/>
                <w:szCs w:val="20"/>
              </w:rPr>
              <w:t xml:space="preserve"> </w:t>
            </w:r>
            <w:r w:rsidR="00BF79F6" w:rsidRPr="00111142">
              <w:rPr>
                <w:rFonts w:eastAsia="Times New Roman" w:cs="Arial"/>
                <w:szCs w:val="20"/>
              </w:rPr>
              <w:t>w ramach POWER,</w:t>
            </w:r>
            <w:r w:rsidRPr="00111142">
              <w:rPr>
                <w:rFonts w:eastAsia="Times New Roman"/>
                <w:lang w:eastAsia="pl-PL"/>
              </w:rPr>
              <w:t>,</w:t>
            </w:r>
          </w:p>
          <w:p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(CKZiU) głównie poprzez</w:t>
            </w:r>
            <w:r>
              <w:rPr>
                <w:rFonts w:eastAsia="Times New Roman" w:cs="Times New Roman"/>
                <w:lang w:eastAsia="pl-PL"/>
              </w:rPr>
              <w:t>:</w:t>
            </w:r>
          </w:p>
          <w:p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CKZiU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zespoł</w:t>
            </w:r>
            <w:r w:rsidR="005716F5">
              <w:rPr>
                <w:rFonts w:eastAsia="Times New Roman"/>
              </w:rPr>
              <w:t>u</w:t>
            </w:r>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r w:rsidRPr="00E06091">
              <w:rPr>
                <w:rFonts w:eastAsia="Times New Roman"/>
              </w:rPr>
              <w:t>CKZi</w:t>
            </w:r>
            <w:r>
              <w:rPr>
                <w:rFonts w:eastAsia="Times New Roman" w:cs="Times New Roman"/>
                <w:lang w:eastAsia="pl-PL"/>
              </w:rPr>
              <w:t xml:space="preserve">U </w:t>
            </w:r>
            <w:r w:rsidR="00BF79F6">
              <w:rPr>
                <w:rFonts w:eastAsia="Times New Roman" w:cs="Times New Roman"/>
                <w:lang w:eastAsia="pl-PL"/>
              </w:rPr>
              <w:t xml:space="preserve">dla określonej branzy/ 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r w:rsidR="00730957"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w:t>
            </w:r>
            <w:r w:rsidR="00BF79F6" w:rsidRPr="00111142">
              <w:rPr>
                <w:rFonts w:eastAsia="Times New Roman" w:cs="Arial"/>
                <w:szCs w:val="20"/>
              </w:rPr>
              <w:t xml:space="preserve">lub </w:t>
            </w:r>
            <w:r w:rsidRPr="00111142">
              <w:rPr>
                <w:rFonts w:eastAsia="Times New Roman" w:cs="Arial"/>
                <w:szCs w:val="20"/>
              </w:rPr>
              <w:t xml:space="preserve">innych zespołów realizujących zadania </w:t>
            </w:r>
            <w:r w:rsidR="00730957" w:rsidRPr="00111142">
              <w:rPr>
                <w:rFonts w:eastAsia="Times New Roman" w:cs="Arial"/>
                <w:szCs w:val="20"/>
              </w:rPr>
              <w:t>CKZ lub</w:t>
            </w:r>
            <w:r w:rsidR="00C47953" w:rsidRPr="00111142">
              <w:rPr>
                <w:rFonts w:eastAsia="Times New Roman" w:cs="Arial"/>
                <w:szCs w:val="20"/>
              </w:rPr>
              <w:t xml:space="preserve"> </w:t>
            </w:r>
            <w:r w:rsidRPr="00111142">
              <w:rPr>
                <w:rFonts w:eastAsia="Times New Roman" w:cs="Arial"/>
                <w:szCs w:val="20"/>
              </w:rPr>
              <w:t>CKZiU</w:t>
            </w:r>
            <w:r w:rsidRPr="00111142">
              <w:rPr>
                <w:rFonts w:eastAsia="Times New Roman"/>
                <w:lang w:eastAsia="pl-PL"/>
              </w:rPr>
              <w:t xml:space="preserve"> w sprzęt i pomoce dydaktyczne do prowadzenia nauczania w zawodach z określonej branży</w:t>
            </w:r>
            <w:r w:rsidR="00BF79F6"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inne zespoły realizujące zadania </w:t>
            </w:r>
            <w:r w:rsidR="000B2E28" w:rsidRPr="00111142">
              <w:rPr>
                <w:rFonts w:eastAsia="Times New Roman" w:cs="Arial"/>
                <w:szCs w:val="20"/>
              </w:rPr>
              <w:t>CKZ,</w:t>
            </w:r>
            <w:r w:rsidR="005716F5">
              <w:rPr>
                <w:rFonts w:eastAsia="Times New Roman" w:cs="Arial"/>
                <w:szCs w:val="20"/>
              </w:rPr>
              <w:t xml:space="preserve"> lub</w:t>
            </w:r>
            <w:r w:rsidRPr="00111142">
              <w:rPr>
                <w:rFonts w:eastAsia="Times New Roman" w:cs="Arial"/>
                <w:szCs w:val="20"/>
              </w:rPr>
              <w:t>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w:t>
            </w:r>
            <w:r w:rsidR="00BF79F6" w:rsidRPr="00111142">
              <w:rPr>
                <w:rFonts w:eastAsia="Times New Roman"/>
                <w:lang w:eastAsia="pl-PL"/>
              </w:rPr>
              <w:t xml:space="preserve">lub </w:t>
            </w:r>
            <w:r w:rsidR="001B0ADA" w:rsidRPr="00111142">
              <w:rPr>
                <w:rFonts w:eastAsia="Times New Roman"/>
                <w:lang w:eastAsia="pl-PL"/>
              </w:rPr>
              <w:t xml:space="preserve">kwalifikacji </w:t>
            </w:r>
            <w:r w:rsidRPr="00111142">
              <w:rPr>
                <w:rFonts w:eastAsia="Times New Roman"/>
                <w:lang w:eastAsia="pl-PL"/>
              </w:rPr>
              <w:t xml:space="preserve">nauczycieli zatrudnionych w szkołach i placówkach systemu oświaty prowadzących kształcenie zawodowe wchodzących w skład </w:t>
            </w:r>
            <w:r w:rsidR="000B2E28" w:rsidRPr="00111142">
              <w:rPr>
                <w:rFonts w:eastAsia="Times New Roman"/>
                <w:lang w:eastAsia="pl-PL"/>
              </w:rPr>
              <w:t xml:space="preserve">CKZ, </w:t>
            </w:r>
            <w:r w:rsidRPr="00111142">
              <w:rPr>
                <w:rFonts w:eastAsia="Times New Roman"/>
                <w:lang w:eastAsia="pl-PL"/>
              </w:rPr>
              <w:t>CKZiU</w:t>
            </w:r>
            <w:r w:rsidRPr="00111142">
              <w:rPr>
                <w:rFonts w:eastAsia="Times New Roman" w:cs="Arial"/>
                <w:szCs w:val="20"/>
              </w:rPr>
              <w:t xml:space="preserve"> lub innych zespołów realizujących zadania </w:t>
            </w:r>
            <w:r w:rsidR="0056253D" w:rsidRPr="00111142">
              <w:rPr>
                <w:rFonts w:eastAsia="Times New Roman" w:cs="Arial"/>
                <w:szCs w:val="20"/>
              </w:rPr>
              <w:t xml:space="preserve">CKZ lub </w:t>
            </w:r>
            <w:r w:rsidRPr="00111142">
              <w:rPr>
                <w:rFonts w:eastAsia="Times New Roman" w:cs="Arial"/>
                <w:szCs w:val="20"/>
              </w:rPr>
              <w:t>CKZiU</w:t>
            </w:r>
            <w:r w:rsidRPr="00111142">
              <w:rPr>
                <w:rFonts w:eastAsia="Times New Roman"/>
                <w:lang w:eastAsia="pl-PL"/>
              </w:rPr>
              <w:t>,</w:t>
            </w:r>
          </w:p>
          <w:p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r w:rsidRPr="00584A54">
              <w:rPr>
                <w:rFonts w:eastAsia="Times New Roman" w:cs="Times New Roman"/>
                <w:lang w:eastAsia="pl-PL"/>
              </w:rPr>
              <w:t xml:space="preserve">CKZiU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CKZiU</w:t>
            </w:r>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96AEF"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DB1958">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DB1958">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040E6C"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6A5F87">
            <w:pPr>
              <w:pStyle w:val="Akapitzlist"/>
              <w:numPr>
                <w:ilvl w:val="0"/>
                <w:numId w:val="201"/>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 zawodowego w szkołach</w:t>
            </w:r>
            <w:r w:rsidRPr="00111142">
              <w:rPr>
                <w:rFonts w:eastAsia="Times New Roman"/>
                <w:lang w:eastAsia="pl-PL"/>
              </w:rPr>
              <w:t>,</w:t>
            </w:r>
          </w:p>
          <w:p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w tym prowadzące kształcenie pomaturalne oraz kształcenie ustawiczne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rsidTr="003C68A8">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B0ADA" w:rsidP="00900051">
            <w:pPr>
              <w:pStyle w:val="Akapitzlist"/>
              <w:numPr>
                <w:ilvl w:val="0"/>
                <w:numId w:val="163"/>
              </w:numPr>
              <w:spacing w:before="120" w:line="240" w:lineRule="auto"/>
              <w:rPr>
                <w:lang w:eastAsia="pl-PL"/>
              </w:rPr>
            </w:pPr>
            <w:r w:rsidRPr="00111142">
              <w:rPr>
                <w:rFonts w:eastAsia="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3C68A8">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Pr="00111142" w:rsidRDefault="00741922" w:rsidP="001B0ADA">
            <w:r w:rsidRPr="00111142">
              <w:t>Finansowanie zaliczkowe planowane, odbywa się na zasadach określonych w ustawie z dnia 27 sierpnia 2009 r. o finansach publicznych.</w:t>
            </w:r>
            <w:r w:rsidR="001B0ADA" w:rsidRPr="00111142">
              <w:t xml:space="preserve">Uproszczone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rsidR="001052F9" w:rsidRPr="00584A54" w:rsidRDefault="001052F9" w:rsidP="001B0ADA">
            <w:pPr>
              <w:spacing w:before="120" w:line="240" w:lineRule="auto"/>
              <w:rPr>
                <w:rFonts w:eastAsia="Times New Roman" w:cs="Times New Roman"/>
                <w:color w:val="000000"/>
                <w:lang w:eastAsia="pl-PL"/>
              </w:rPr>
            </w:pPr>
          </w:p>
        </w:tc>
      </w:tr>
      <w:tr w:rsidR="001052F9" w:rsidRPr="00111142" w:rsidTr="003C68A8">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CD5392">
            <w:pPr>
              <w:pStyle w:val="Nagwek3"/>
              <w:rPr>
                <w:rFonts w:ascii="Myriad Pro" w:hAnsi="Myriad Pro"/>
                <w:b w:val="0"/>
                <w:bCs w:val="0"/>
                <w:color w:val="000000"/>
                <w:lang w:eastAsia="pl-PL"/>
              </w:rPr>
            </w:pPr>
            <w:bookmarkStart w:id="61" w:name="_Toc416333127"/>
            <w:bookmarkStart w:id="62" w:name="_Toc423337373"/>
            <w:bookmarkStart w:id="63" w:name="_Toc53388655"/>
            <w:r w:rsidRPr="005E489A">
              <w:rPr>
                <w:rFonts w:ascii="Myriad Pro" w:hAnsi="Myriad Pro"/>
                <w:b w:val="0"/>
                <w:color w:val="000000"/>
                <w:lang w:eastAsia="pl-PL"/>
              </w:rPr>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111142" w:rsidRDefault="001052F9" w:rsidP="00900051">
            <w:pPr>
              <w:pStyle w:val="Akapitzlist"/>
              <w:numPr>
                <w:ilvl w:val="0"/>
                <w:numId w:val="157"/>
              </w:numPr>
              <w:spacing w:before="60" w:after="60" w:line="240" w:lineRule="auto"/>
              <w:rPr>
                <w:rFonts w:eastAsia="Times New Roman"/>
                <w:lang w:eastAsia="pl-PL"/>
              </w:rPr>
            </w:pPr>
            <w:r w:rsidRPr="00111142">
              <w:rPr>
                <w:rFonts w:eastAsia="Times New Roman"/>
                <w:lang w:eastAsia="pl-PL"/>
              </w:rPr>
              <w:t xml:space="preserve">kursy </w:t>
            </w:r>
            <w:r w:rsidRPr="00111142">
              <w:rPr>
                <w:rFonts w:eastAsia="Times New Roman" w:cs="Arial"/>
                <w:szCs w:val="20"/>
              </w:rPr>
              <w:t xml:space="preserve">kwalifikacyjne </w:t>
            </w:r>
            <w:r w:rsidRPr="00111142">
              <w:rPr>
                <w:rFonts w:eastAsia="Times New Roman"/>
                <w:lang w:eastAsia="pl-PL"/>
              </w:rPr>
              <w:t xml:space="preserve">lub szkolenia doskonalące </w:t>
            </w:r>
            <w:r w:rsidRPr="00111142">
              <w:rPr>
                <w:rFonts w:eastAsia="Times New Roman" w:cs="Arial"/>
                <w:szCs w:val="20"/>
              </w:rPr>
              <w:t>w zakresie tematyki związanej z nauczanym zawodem</w:t>
            </w:r>
            <w:r w:rsidRPr="00111142">
              <w:rPr>
                <w:rFonts w:eastAsia="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(CKZiU)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zbieżne z zadaniami CKZi</w:t>
            </w:r>
            <w:r>
              <w:rPr>
                <w:rFonts w:eastAsia="Times New Roman" w:cs="Times New Roman"/>
                <w:lang w:eastAsia="pl-PL"/>
              </w:rPr>
              <w:t>U 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CKZiU </w:t>
            </w:r>
            <w:r w:rsidRPr="00111142">
              <w:rPr>
                <w:rFonts w:eastAsia="Times New Roman" w:cs="Arial"/>
                <w:szCs w:val="20"/>
              </w:rPr>
              <w:t xml:space="preserve">innych zespołów realizujących zadania zbieżne z zadaniami CKZiU </w:t>
            </w:r>
            <w:r w:rsidRPr="00111142">
              <w:rPr>
                <w:rFonts w:eastAsia="Times New Roman"/>
                <w:lang w:eastAsia="pl-PL"/>
              </w:rPr>
              <w:t>w sprzęt i pomoce dydaktyczne do prowadzenia nauczania w zawodach z określonej branży,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rozszerzenie lub dostosowanie oferty edukacyjnej świadczonej przez szkoły i placówki systemu oświaty prowadzących kształcenie zawodowe wchodzące w skład CKZiU</w:t>
            </w:r>
            <w:r w:rsidRPr="00111142">
              <w:rPr>
                <w:rFonts w:eastAsia="Times New Roman" w:cs="Arial"/>
                <w:szCs w:val="20"/>
              </w:rPr>
              <w:t xml:space="preserve"> lub inne zespoły realizujące zadania zbieżne z zadaniami CKZiU</w:t>
            </w:r>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zawodowych nauczycieli zatrudnionych w szkołach i placówkach systemu oświaty prowadzących kształcenie zawodowe wchodzących w skład CKZiU </w:t>
            </w:r>
            <w:r w:rsidRPr="00111142">
              <w:rPr>
                <w:rFonts w:eastAsia="Times New Roman" w:cs="Arial"/>
                <w:szCs w:val="20"/>
              </w:rPr>
              <w:t>lub innych zespołów realizujących zadania zbieżne z zadaniami CKZiU</w:t>
            </w:r>
            <w:r w:rsidRPr="00111142">
              <w:rPr>
                <w:rFonts w:eastAsia="Times New Roman"/>
                <w:lang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CKZiU dla określonych branż lub inne zespoły realizujące zadania zbieżne z zadaniami CKZiU </w:t>
            </w:r>
            <w:r w:rsidRPr="00584A54">
              <w:rPr>
                <w:rFonts w:eastAsia="Times New Roman" w:cs="Times New Roman"/>
                <w:lang w:eastAsia="pl-PL"/>
              </w:rPr>
              <w:t>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w tym monitorowanie potrzeb ww. podmiotów w zakresie współpracy, także w zakresie staży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realizacja usług doradztwa zawodowego,</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59"/>
              </w:numPr>
              <w:spacing w:before="60" w:after="60" w:line="240" w:lineRule="auto"/>
              <w:rPr>
                <w:rFonts w:eastAsia="Times New Roman"/>
                <w:lang w:eastAsia="pl-PL"/>
              </w:rPr>
            </w:pPr>
            <w:r w:rsidRPr="00111142">
              <w:rPr>
                <w:rFonts w:eastAsia="Times New Roman"/>
                <w:lang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rPr>
              <w:t>oraz podnoszenie kwalifikacji doradców edukacyjno-zawodowych, realizujących zadania z zakresu doradztwa edukacyjno-zawodowego w szkołach</w:t>
            </w:r>
            <w:r w:rsidRPr="00111142">
              <w:rPr>
                <w:rFonts w:eastAsia="Times New Roman"/>
                <w:lang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r w:rsidRPr="00E06091">
              <w:rPr>
                <w:rFonts w:eastAsia="Times New Roman"/>
              </w:rPr>
              <w:t>SPInKA</w:t>
            </w:r>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21E4A" w:rsidP="00E05DCD">
            <w:pPr>
              <w:rPr>
                <w:color w:val="1F497D"/>
              </w:rPr>
            </w:pPr>
            <w:r>
              <w:t xml:space="preserve"> 5 910 000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Beneficjenci, na podstawie umowy o dofinansowanie projektu, będą zobowiązani do zapewnią funkcjonowanie utworzonych w ramach projektu CKZiU lub innych zespołów realizujących zadania zbieżne z zadaniami CKZiU, przez okres co najmniej 2 lat od daty zakończenia realizacji projektu, określonej w umowie o dofinansowanie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cross-financing)</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okresu odniesienia odpowiedniego dla danego sektora lub podsektora właściwego dla danego projektu,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zwykle oczekiwanej rentowności dla danej kategorii inwestycji,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5E489A" w:rsidRDefault="00C21A02" w:rsidP="00C21A02">
            <w:pPr>
              <w:pStyle w:val="Nagwek3"/>
              <w:rPr>
                <w:rFonts w:ascii="Myriad Pro" w:hAnsi="Myriad Pro"/>
                <w:b w:val="0"/>
                <w:bCs w:val="0"/>
                <w:color w:val="000000"/>
                <w:lang w:eastAsia="pl-PL"/>
              </w:rPr>
            </w:pPr>
            <w:bookmarkStart w:id="64" w:name="_Toc437598458"/>
            <w:bookmarkStart w:id="65" w:name="_Toc53388656"/>
            <w:r w:rsidRPr="005E489A">
              <w:rPr>
                <w:rFonts w:ascii="Myriad Pro" w:hAnsi="Myriad Pro"/>
                <w:b w:val="0"/>
                <w:color w:val="000000"/>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rsidTr="00C21A02">
        <w:trPr>
          <w:trHeight w:val="300"/>
        </w:trPr>
        <w:tc>
          <w:tcPr>
            <w:tcW w:w="851" w:type="dxa"/>
            <w:vMerge w:val="restart"/>
            <w:shd w:val="clear" w:color="auto" w:fill="auto"/>
            <w:noWrap/>
            <w:hideMark/>
          </w:tcPr>
          <w:p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rsidTr="00C21A02">
        <w:trPr>
          <w:trHeight w:val="255"/>
        </w:trPr>
        <w:tc>
          <w:tcPr>
            <w:tcW w:w="851" w:type="dxa"/>
            <w:shd w:val="clear" w:color="auto" w:fill="auto"/>
            <w:noWrap/>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rsidTr="00C21A02">
        <w:trPr>
          <w:trHeight w:val="300"/>
        </w:trPr>
        <w:tc>
          <w:tcPr>
            <w:tcW w:w="851" w:type="dxa"/>
            <w:vMerge w:val="restart"/>
            <w:shd w:val="clear" w:color="auto" w:fill="auto"/>
            <w:noWrap/>
            <w:hideMark/>
          </w:tcPr>
          <w:p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rsidTr="00C21A02">
        <w:trPr>
          <w:trHeight w:val="40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8 600 000</w:t>
            </w:r>
            <w:r w:rsidR="00C21A02" w:rsidRPr="00E46543">
              <w:rPr>
                <w:rFonts w:eastAsia="Times New Roman" w:cs="Times New Roman"/>
                <w:lang w:eastAsia="pl-PL"/>
              </w:rPr>
              <w:t xml:space="preserve"> EUR</w:t>
            </w:r>
          </w:p>
        </w:tc>
      </w:tr>
      <w:tr w:rsidR="00C21A02" w:rsidRPr="00111142" w:rsidTr="00C21A02">
        <w:trPr>
          <w:trHeight w:val="30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cross-financingu (%)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imes New Roman"/>
                <w:lang w:eastAsia="pl-PL"/>
              </w:rPr>
            </w:pPr>
            <w:r w:rsidRPr="00111142">
              <w:t>Finansowanie zaliczkowe planowane, odbywa się na zasadach określonych w ustawie z dnia 27 sierpnia 2009 r. o finansach publicznych.</w:t>
            </w:r>
            <w:r w:rsidR="00014393" w:rsidRPr="00014393">
              <w:rPr>
                <w:rFonts w:eastAsia="Times New Roman" w:cs="Times New Roman"/>
                <w:iCs/>
                <w:lang w:eastAsia="pl-PL"/>
              </w:rPr>
              <w:t xml:space="preserve">Uproszczone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rsidTr="00DD5F93">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111142" w:rsidTr="00C21A02">
        <w:trPr>
          <w:trHeight w:val="390"/>
        </w:trPr>
        <w:tc>
          <w:tcPr>
            <w:tcW w:w="851" w:type="dxa"/>
            <w:vMerge w:val="restart"/>
            <w:shd w:val="clear" w:color="auto" w:fill="auto"/>
            <w:noWrap/>
            <w:hideMark/>
          </w:tcPr>
          <w:p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rsidR="005D4EBA" w:rsidRDefault="005D4EBA" w:rsidP="002A5CC6">
      <w:pPr>
        <w:spacing w:after="200"/>
        <w:rPr>
          <w:rFonts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930869" w:rsidP="0086043B">
      <w:pPr>
        <w:jc w:val="center"/>
      </w:pPr>
      <w:r>
        <w:rPr>
          <w:noProof/>
          <w:lang w:eastAsia="pl-PL"/>
        </w:rPr>
        <w:drawing>
          <wp:inline distT="0" distB="0" distL="0" distR="0">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111142"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nieodzownych dla realizacji nowego programu, jednakże z uwagi na nowy charakter koniecznych interwencji zostaną dokonane korekty priorytetyzacji</w:t>
            </w:r>
            <w:r>
              <w:rPr>
                <w:rFonts w:eastAsia="Times New Roman" w:cs="Times New Roman"/>
                <w:color w:val="000000"/>
                <w:lang w:eastAsia="pl-PL"/>
              </w:rPr>
              <w:t xml:space="preserve"> </w:t>
            </w:r>
            <w:r w:rsidRPr="004D20E2">
              <w:rPr>
                <w:rFonts w:eastAsia="Times New Roman" w:cs="Times New Roman"/>
                <w:color w:val="000000"/>
                <w:lang w:eastAsia="pl-PL"/>
              </w:rPr>
              <w:t>poszczególnych przedsięwzięć w kierunku 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111142" w:rsidTr="0086043B">
        <w:trPr>
          <w:trHeight w:val="255"/>
        </w:trPr>
        <w:tc>
          <w:tcPr>
            <w:tcW w:w="14442" w:type="dxa"/>
            <w:gridSpan w:val="2"/>
            <w:tcBorders>
              <w:top w:val="nil"/>
              <w:left w:val="nil"/>
              <w:bottom w:val="nil"/>
              <w:right w:val="nil"/>
            </w:tcBorders>
            <w:shd w:val="clear" w:color="000000" w:fill="D9D9D9"/>
            <w:noWrap/>
            <w:hideMark/>
          </w:tcPr>
          <w:p w:rsidR="00CE6F24" w:rsidRPr="005E489A" w:rsidRDefault="00CE6F24" w:rsidP="0086043B">
            <w:pPr>
              <w:pStyle w:val="Nagwek3"/>
              <w:rPr>
                <w:rFonts w:ascii="Myriad Pro" w:hAnsi="Myriad Pro"/>
                <w:b w:val="0"/>
                <w:bCs w:val="0"/>
                <w:color w:val="000000"/>
                <w:lang w:eastAsia="pl-PL"/>
              </w:rPr>
            </w:pPr>
            <w:bookmarkStart w:id="68" w:name="_Toc425235010"/>
            <w:bookmarkStart w:id="69" w:name="_Toc53388658"/>
            <w:r w:rsidRPr="005E489A">
              <w:rPr>
                <w:rFonts w:ascii="Myriad Pro" w:hAnsi="Myriad Pro"/>
                <w:b w:val="0"/>
                <w:color w:val="000000"/>
                <w:lang w:eastAsia="pl-PL"/>
              </w:rPr>
              <w:t>10.1 Wsparcie procesów zarządzania i wdrażania oraz działań informacyjno-promocyjnych RPO WZ</w:t>
            </w:r>
            <w:bookmarkEnd w:id="68"/>
            <w:bookmarkEnd w:id="69"/>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2949D2" w:rsidRPr="00111142" w:rsidTr="002949D2">
        <w:trPr>
          <w:trHeight w:val="255"/>
        </w:trPr>
        <w:tc>
          <w:tcPr>
            <w:tcW w:w="851" w:type="dxa"/>
            <w:tcBorders>
              <w:top w:val="nil"/>
              <w:left w:val="nil"/>
              <w:bottom w:val="nil"/>
              <w:right w:val="nil"/>
            </w:tcBorders>
            <w:shd w:val="clear" w:color="auto" w:fill="auto"/>
            <w:noWrap/>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etatomiesięcy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111142"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 xml:space="preserve">Przygotowanie, zarządzanie, wdrażanie, monitorowanie i kontrola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ex-ante, bieżących, zewnętrznych, ex-post, konkluzywnych,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s="Myriad Pro"/>
                      <w:color w:val="000000"/>
                      <w:lang w:eastAsia="pl-PL"/>
                    </w:rPr>
                  </w:pPr>
                  <w:r w:rsidRPr="00111142">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rsidTr="0086043B">
        <w:trPr>
          <w:trHeight w:val="390"/>
        </w:trPr>
        <w:tc>
          <w:tcPr>
            <w:tcW w:w="851" w:type="dxa"/>
            <w:tcBorders>
              <w:top w:val="nil"/>
              <w:left w:val="nil"/>
              <w:bottom w:val="nil"/>
              <w:right w:val="nil"/>
            </w:tcBorders>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rsidTr="0086043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0D9695" w15:done="0"/>
  <w15:commentEx w15:paraId="0E56D58E" w15:done="0"/>
  <w15:commentEx w15:paraId="344B7324" w15:done="0"/>
  <w15:commentEx w15:paraId="4D8CFBA7" w15:done="0"/>
  <w15:commentEx w15:paraId="349F0BC3" w15:done="0"/>
  <w15:commentEx w15:paraId="5493065D" w15:done="0"/>
  <w15:commentEx w15:paraId="2768056A" w15:done="0"/>
  <w15:commentEx w15:paraId="5CA46F00" w15:done="0"/>
  <w15:commentEx w15:paraId="2B4335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FE5" w:rsidRDefault="00710FE5" w:rsidP="00E432E1">
      <w:pPr>
        <w:spacing w:line="240" w:lineRule="auto"/>
      </w:pPr>
      <w:r>
        <w:separator/>
      </w:r>
    </w:p>
  </w:endnote>
  <w:endnote w:type="continuationSeparator" w:id="0">
    <w:p w:rsidR="00710FE5" w:rsidRDefault="00710FE5" w:rsidP="00E432E1">
      <w:pPr>
        <w:spacing w:line="240" w:lineRule="auto"/>
      </w:pPr>
      <w:r>
        <w:continuationSeparator/>
      </w:r>
    </w:p>
  </w:endnote>
  <w:endnote w:type="continuationNotice" w:id="1">
    <w:p w:rsidR="00710FE5" w:rsidRDefault="00710F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2EFF" w:usb1="C000247B" w:usb2="00000009" w:usb3="00000000" w:csb0="000001FF" w:csb1="00000000"/>
  </w:font>
  <w:font w:name="MyriadPro-Regular">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swiss"/>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pPr>
      <w:pStyle w:val="Stopka"/>
      <w:jc w:val="right"/>
    </w:pPr>
    <w:r>
      <w:t xml:space="preserve">Strona </w:t>
    </w:r>
    <w:r w:rsidR="002A340A">
      <w:rPr>
        <w:b/>
        <w:bCs/>
        <w:sz w:val="24"/>
        <w:szCs w:val="24"/>
      </w:rPr>
      <w:fldChar w:fldCharType="begin"/>
    </w:r>
    <w:r>
      <w:rPr>
        <w:b/>
        <w:bCs/>
      </w:rPr>
      <w:instrText>PAGE</w:instrText>
    </w:r>
    <w:r w:rsidR="002A340A">
      <w:rPr>
        <w:b/>
        <w:bCs/>
        <w:sz w:val="24"/>
        <w:szCs w:val="24"/>
      </w:rPr>
      <w:fldChar w:fldCharType="separate"/>
    </w:r>
    <w:r>
      <w:rPr>
        <w:b/>
        <w:bCs/>
        <w:noProof/>
      </w:rPr>
      <w:t>2</w:t>
    </w:r>
    <w:r w:rsidR="002A340A">
      <w:rPr>
        <w:b/>
        <w:bCs/>
        <w:sz w:val="24"/>
        <w:szCs w:val="24"/>
      </w:rPr>
      <w:fldChar w:fldCharType="end"/>
    </w:r>
    <w:r>
      <w:t xml:space="preserve"> z </w:t>
    </w:r>
    <w:r w:rsidR="002A340A">
      <w:rPr>
        <w:b/>
        <w:bCs/>
        <w:sz w:val="24"/>
        <w:szCs w:val="24"/>
      </w:rPr>
      <w:fldChar w:fldCharType="begin"/>
    </w:r>
    <w:r>
      <w:rPr>
        <w:b/>
        <w:bCs/>
      </w:rPr>
      <w:instrText>NUMPAGES</w:instrText>
    </w:r>
    <w:r w:rsidR="002A340A">
      <w:rPr>
        <w:b/>
        <w:bCs/>
        <w:sz w:val="24"/>
        <w:szCs w:val="24"/>
      </w:rPr>
      <w:fldChar w:fldCharType="separate"/>
    </w:r>
    <w:r>
      <w:rPr>
        <w:b/>
        <w:bCs/>
        <w:noProof/>
      </w:rPr>
      <w:t>208</w:t>
    </w:r>
    <w:r w:rsidR="002A340A">
      <w:rPr>
        <w:b/>
        <w:bCs/>
        <w:sz w:val="24"/>
        <w:szCs w:val="24"/>
      </w:rPr>
      <w:fldChar w:fldCharType="end"/>
    </w:r>
  </w:p>
  <w:p w:rsidR="007570B5" w:rsidRDefault="007570B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pPr>
      <w:pStyle w:val="Stopka"/>
      <w:jc w:val="right"/>
    </w:pPr>
    <w:r>
      <w:t xml:space="preserve">Strona </w:t>
    </w:r>
    <w:r w:rsidR="002A340A">
      <w:rPr>
        <w:b/>
        <w:bCs/>
        <w:sz w:val="24"/>
        <w:szCs w:val="24"/>
      </w:rPr>
      <w:fldChar w:fldCharType="begin"/>
    </w:r>
    <w:r>
      <w:rPr>
        <w:b/>
        <w:bCs/>
      </w:rPr>
      <w:instrText>PAGE</w:instrText>
    </w:r>
    <w:r w:rsidR="002A340A">
      <w:rPr>
        <w:b/>
        <w:bCs/>
        <w:sz w:val="24"/>
        <w:szCs w:val="24"/>
      </w:rPr>
      <w:fldChar w:fldCharType="separate"/>
    </w:r>
    <w:r w:rsidR="00361A2E">
      <w:rPr>
        <w:b/>
        <w:bCs/>
        <w:noProof/>
      </w:rPr>
      <w:t>4</w:t>
    </w:r>
    <w:r w:rsidR="002A340A">
      <w:rPr>
        <w:b/>
        <w:bCs/>
        <w:sz w:val="24"/>
        <w:szCs w:val="24"/>
      </w:rPr>
      <w:fldChar w:fldCharType="end"/>
    </w:r>
    <w:r>
      <w:t xml:space="preserve"> z </w:t>
    </w:r>
    <w:r w:rsidR="002A340A">
      <w:rPr>
        <w:b/>
        <w:bCs/>
        <w:sz w:val="24"/>
        <w:szCs w:val="24"/>
      </w:rPr>
      <w:fldChar w:fldCharType="begin"/>
    </w:r>
    <w:r>
      <w:rPr>
        <w:b/>
        <w:bCs/>
      </w:rPr>
      <w:instrText>NUMPAGES</w:instrText>
    </w:r>
    <w:r w:rsidR="002A340A">
      <w:rPr>
        <w:b/>
        <w:bCs/>
        <w:sz w:val="24"/>
        <w:szCs w:val="24"/>
      </w:rPr>
      <w:fldChar w:fldCharType="separate"/>
    </w:r>
    <w:r w:rsidR="00361A2E">
      <w:rPr>
        <w:b/>
        <w:bCs/>
        <w:noProof/>
      </w:rPr>
      <w:t>132</w:t>
    </w:r>
    <w:r w:rsidR="002A340A">
      <w:rPr>
        <w:b/>
        <w:bCs/>
        <w:sz w:val="24"/>
        <w:szCs w:val="24"/>
      </w:rPr>
      <w:fldChar w:fldCharType="end"/>
    </w:r>
  </w:p>
  <w:p w:rsidR="007570B5" w:rsidRDefault="007570B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pPr>
      <w:pStyle w:val="Stopka"/>
      <w:jc w:val="right"/>
    </w:pPr>
    <w:r>
      <w:t xml:space="preserve">Strona </w:t>
    </w:r>
    <w:r w:rsidR="002A340A">
      <w:rPr>
        <w:b/>
        <w:bCs/>
        <w:sz w:val="24"/>
        <w:szCs w:val="24"/>
      </w:rPr>
      <w:fldChar w:fldCharType="begin"/>
    </w:r>
    <w:r>
      <w:rPr>
        <w:b/>
        <w:bCs/>
      </w:rPr>
      <w:instrText>PAGE</w:instrText>
    </w:r>
    <w:r w:rsidR="002A340A">
      <w:rPr>
        <w:b/>
        <w:bCs/>
        <w:sz w:val="24"/>
        <w:szCs w:val="24"/>
      </w:rPr>
      <w:fldChar w:fldCharType="separate"/>
    </w:r>
    <w:r w:rsidR="00CA0298">
      <w:rPr>
        <w:b/>
        <w:bCs/>
        <w:noProof/>
      </w:rPr>
      <w:t>8</w:t>
    </w:r>
    <w:r w:rsidR="002A340A">
      <w:rPr>
        <w:b/>
        <w:bCs/>
        <w:sz w:val="24"/>
        <w:szCs w:val="24"/>
      </w:rPr>
      <w:fldChar w:fldCharType="end"/>
    </w:r>
    <w:r>
      <w:t xml:space="preserve"> z </w:t>
    </w:r>
    <w:r w:rsidR="002A340A">
      <w:rPr>
        <w:b/>
        <w:bCs/>
        <w:sz w:val="24"/>
        <w:szCs w:val="24"/>
      </w:rPr>
      <w:fldChar w:fldCharType="begin"/>
    </w:r>
    <w:r>
      <w:rPr>
        <w:b/>
        <w:bCs/>
      </w:rPr>
      <w:instrText>NUMPAGES</w:instrText>
    </w:r>
    <w:r w:rsidR="002A340A">
      <w:rPr>
        <w:b/>
        <w:bCs/>
        <w:sz w:val="24"/>
        <w:szCs w:val="24"/>
      </w:rPr>
      <w:fldChar w:fldCharType="separate"/>
    </w:r>
    <w:r w:rsidR="00CA0298">
      <w:rPr>
        <w:b/>
        <w:bCs/>
        <w:noProof/>
      </w:rPr>
      <w:t>132</w:t>
    </w:r>
    <w:r w:rsidR="002A340A">
      <w:rPr>
        <w:b/>
        <w:bCs/>
        <w:sz w:val="24"/>
        <w:szCs w:val="24"/>
      </w:rPr>
      <w:fldChar w:fldCharType="end"/>
    </w:r>
  </w:p>
  <w:p w:rsidR="007570B5" w:rsidRPr="00697E67" w:rsidRDefault="007570B5">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9C05D7" w:rsidRDefault="007570B5">
    <w:pPr>
      <w:pStyle w:val="Stopka"/>
      <w:jc w:val="right"/>
      <w:rPr>
        <w:rFonts w:ascii="Myriad Pro" w:hAnsi="Myriad Pro"/>
        <w:sz w:val="18"/>
        <w:szCs w:val="18"/>
      </w:rPr>
    </w:pPr>
    <w:r w:rsidRPr="009C05D7">
      <w:rPr>
        <w:rFonts w:ascii="Myriad Pro" w:hAnsi="Myriad Pro"/>
        <w:sz w:val="18"/>
        <w:szCs w:val="18"/>
      </w:rPr>
      <w:t xml:space="preserve">Strona </w:t>
    </w:r>
    <w:r w:rsidR="002A340A" w:rsidRPr="009C05D7">
      <w:rPr>
        <w:rFonts w:ascii="Myriad Pro" w:hAnsi="Myriad Pro"/>
        <w:b/>
        <w:bCs/>
        <w:sz w:val="18"/>
        <w:szCs w:val="18"/>
      </w:rPr>
      <w:fldChar w:fldCharType="begin"/>
    </w:r>
    <w:r w:rsidRPr="009C05D7">
      <w:rPr>
        <w:rFonts w:ascii="Myriad Pro" w:hAnsi="Myriad Pro"/>
        <w:b/>
        <w:bCs/>
        <w:sz w:val="18"/>
        <w:szCs w:val="18"/>
      </w:rPr>
      <w:instrText>PAGE</w:instrText>
    </w:r>
    <w:r w:rsidR="002A340A" w:rsidRPr="009C05D7">
      <w:rPr>
        <w:rFonts w:ascii="Myriad Pro" w:hAnsi="Myriad Pro"/>
        <w:b/>
        <w:bCs/>
        <w:sz w:val="18"/>
        <w:szCs w:val="18"/>
      </w:rPr>
      <w:fldChar w:fldCharType="separate"/>
    </w:r>
    <w:r w:rsidR="00361A2E">
      <w:rPr>
        <w:rFonts w:ascii="Myriad Pro" w:hAnsi="Myriad Pro"/>
        <w:b/>
        <w:bCs/>
        <w:noProof/>
        <w:sz w:val="18"/>
        <w:szCs w:val="18"/>
      </w:rPr>
      <w:t>95</w:t>
    </w:r>
    <w:r w:rsidR="002A340A" w:rsidRPr="009C05D7">
      <w:rPr>
        <w:rFonts w:ascii="Myriad Pro" w:hAnsi="Myriad Pro"/>
        <w:b/>
        <w:bCs/>
        <w:sz w:val="18"/>
        <w:szCs w:val="18"/>
      </w:rPr>
      <w:fldChar w:fldCharType="end"/>
    </w:r>
    <w:r w:rsidRPr="009C05D7">
      <w:rPr>
        <w:rFonts w:ascii="Myriad Pro" w:hAnsi="Myriad Pro"/>
        <w:sz w:val="18"/>
        <w:szCs w:val="18"/>
      </w:rPr>
      <w:t xml:space="preserve"> z </w:t>
    </w:r>
    <w:r w:rsidR="002A340A" w:rsidRPr="009C05D7">
      <w:rPr>
        <w:rFonts w:ascii="Myriad Pro" w:hAnsi="Myriad Pro"/>
        <w:b/>
        <w:bCs/>
        <w:sz w:val="18"/>
        <w:szCs w:val="18"/>
      </w:rPr>
      <w:fldChar w:fldCharType="begin"/>
    </w:r>
    <w:r w:rsidRPr="009C05D7">
      <w:rPr>
        <w:rFonts w:ascii="Myriad Pro" w:hAnsi="Myriad Pro"/>
        <w:b/>
        <w:bCs/>
        <w:sz w:val="18"/>
        <w:szCs w:val="18"/>
      </w:rPr>
      <w:instrText>NUMPAGES</w:instrText>
    </w:r>
    <w:r w:rsidR="002A340A" w:rsidRPr="009C05D7">
      <w:rPr>
        <w:rFonts w:ascii="Myriad Pro" w:hAnsi="Myriad Pro"/>
        <w:b/>
        <w:bCs/>
        <w:sz w:val="18"/>
        <w:szCs w:val="18"/>
      </w:rPr>
      <w:fldChar w:fldCharType="separate"/>
    </w:r>
    <w:r w:rsidR="00361A2E">
      <w:rPr>
        <w:rFonts w:ascii="Myriad Pro" w:hAnsi="Myriad Pro"/>
        <w:b/>
        <w:bCs/>
        <w:noProof/>
        <w:sz w:val="18"/>
        <w:szCs w:val="18"/>
      </w:rPr>
      <w:t>132</w:t>
    </w:r>
    <w:r w:rsidR="002A340A" w:rsidRPr="009C05D7">
      <w:rPr>
        <w:rFonts w:ascii="Myriad Pro" w:hAnsi="Myriad Pro"/>
        <w:b/>
        <w:bCs/>
        <w:sz w:val="18"/>
        <w:szCs w:val="18"/>
      </w:rPr>
      <w:fldChar w:fldCharType="end"/>
    </w:r>
  </w:p>
  <w:p w:rsidR="007570B5" w:rsidRPr="009C05D7" w:rsidRDefault="007570B5">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FE5" w:rsidRDefault="00710FE5" w:rsidP="00E432E1">
      <w:pPr>
        <w:spacing w:line="240" w:lineRule="auto"/>
      </w:pPr>
      <w:r>
        <w:separator/>
      </w:r>
    </w:p>
  </w:footnote>
  <w:footnote w:type="continuationSeparator" w:id="0">
    <w:p w:rsidR="00710FE5" w:rsidRDefault="00710FE5" w:rsidP="00E432E1">
      <w:pPr>
        <w:spacing w:line="240" w:lineRule="auto"/>
      </w:pPr>
      <w:r>
        <w:continuationSeparator/>
      </w:r>
    </w:p>
  </w:footnote>
  <w:footnote w:type="continuationNotice" w:id="1">
    <w:p w:rsidR="00710FE5" w:rsidRDefault="00710FE5">
      <w:pPr>
        <w:spacing w:line="240" w:lineRule="auto"/>
      </w:pPr>
    </w:p>
  </w:footnote>
  <w:footnote w:id="2">
    <w:p w:rsidR="007570B5" w:rsidDel="00C15B75" w:rsidRDefault="007570B5">
      <w:pPr>
        <w:pStyle w:val="Tekstprzypisudolnego"/>
        <w:rPr>
          <w:del w:id="6"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rsidR="007570B5" w:rsidRDefault="007570B5">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7570B5" w:rsidRDefault="007570B5">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7570B5" w:rsidRDefault="007570B5">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7570B5" w:rsidRDefault="007570B5"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7570B5" w:rsidRDefault="007570B5"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7570B5" w:rsidRPr="005A0113" w:rsidRDefault="007570B5">
      <w:pPr>
        <w:pStyle w:val="Tekstprzypisudolnego"/>
      </w:pPr>
      <w:r w:rsidRPr="009C21B1">
        <w:rPr>
          <w:rStyle w:val="Odwoanieprzypisudolnego"/>
        </w:rPr>
        <w:footnoteRef/>
      </w:r>
      <w:r w:rsidRPr="009C21B1">
        <w:t xml:space="preserve"> Z ewentualnymmi późniejszymi zmianami.</w:t>
      </w:r>
    </w:p>
  </w:footnote>
  <w:footnote w:id="9">
    <w:p w:rsidR="007570B5" w:rsidRDefault="007570B5">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rsidR="007570B5" w:rsidRDefault="007570B5">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rsidR="007570B5" w:rsidRDefault="007570B5">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7570B5" w:rsidRPr="007054D9" w:rsidRDefault="007570B5">
      <w:pPr>
        <w:pStyle w:val="Tekstprzypisudolnego"/>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rsidR="007570B5" w:rsidRPr="007054D9" w:rsidRDefault="007570B5"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rsidR="007570B5" w:rsidRPr="007054D9" w:rsidRDefault="007570B5">
      <w:pPr>
        <w:pStyle w:val="Tekstprzypisudolnego"/>
      </w:pPr>
    </w:p>
  </w:footnote>
  <w:footnote w:id="14">
    <w:p w:rsidR="007570B5" w:rsidRDefault="007570B5"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rsidR="007570B5" w:rsidRDefault="007570B5">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7570B5" w:rsidRDefault="007570B5">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7570B5" w:rsidRDefault="007570B5">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rsidR="007570B5" w:rsidRDefault="007570B5">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rsidR="007570B5" w:rsidRDefault="007570B5">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rsidR="007570B5" w:rsidRPr="00F3528F" w:rsidRDefault="007570B5"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rsidR="007570B5" w:rsidRDefault="007570B5"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rsidR="007570B5" w:rsidRPr="00BB5B2D" w:rsidRDefault="007570B5">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7570B5" w:rsidRPr="00BB5B2D" w:rsidRDefault="007570B5" w:rsidP="000D5CDC">
      <w:pPr>
        <w:pStyle w:val="Tekstprzypisudolnego"/>
        <w:jc w:val="both"/>
        <w:rPr>
          <w:szCs w:val="16"/>
        </w:rPr>
      </w:pPr>
      <w:r w:rsidRPr="00BB5B2D">
        <w:rPr>
          <w:rStyle w:val="Odwoanieprzypisudolnego"/>
          <w:szCs w:val="16"/>
        </w:rPr>
        <w:footnoteRef/>
      </w:r>
      <w:r w:rsidRPr="00BB5B2D">
        <w:rPr>
          <w:szCs w:val="16"/>
        </w:rPr>
        <w:t>Dotyczy całościowych zaburzeń rozwoju. Choroby zaliczane do grupy całościowych zaburzeń rozwoju to: autyzm dziecięcy, zespół Aspergera, zespół Hallera, zespół Retta.</w:t>
      </w:r>
    </w:p>
  </w:footnote>
  <w:footnote w:id="24">
    <w:p w:rsidR="007570B5" w:rsidRPr="000C2EB5" w:rsidRDefault="007570B5">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7570B5" w:rsidRPr="000C2EB5" w:rsidRDefault="007570B5">
      <w:pPr>
        <w:pStyle w:val="Tekstprzypisudolnego"/>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7570B5" w:rsidRDefault="007570B5">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rsidR="007570B5" w:rsidRDefault="007570B5">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rsidR="007570B5" w:rsidRDefault="007570B5">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rsidR="007570B5" w:rsidRPr="00CC3BF6" w:rsidRDefault="007570B5"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rsidR="007570B5" w:rsidRDefault="007570B5" w:rsidP="00270CA5">
      <w:pPr>
        <w:pStyle w:val="Tekstprzypisudolnego"/>
      </w:pPr>
      <w:r>
        <w:rPr>
          <w:rStyle w:val="Odwoanieprzypisudolnego"/>
        </w:rPr>
        <w:footnoteRef/>
      </w:r>
      <w:r>
        <w:t xml:space="preserve"> Zakres wsparcia jest zgodny z zakresem wsparcia wskazanym w 2 typie projektu.</w:t>
      </w:r>
    </w:p>
  </w:footnote>
  <w:footnote w:id="31">
    <w:p w:rsidR="007570B5" w:rsidRDefault="007570B5" w:rsidP="00270CA5">
      <w:pPr>
        <w:pStyle w:val="Tekstprzypisudolnego"/>
      </w:pPr>
      <w:r>
        <w:rPr>
          <w:rStyle w:val="Odwoanieprzypisudolnego"/>
        </w:rPr>
        <w:footnoteRef/>
      </w:r>
      <w:r>
        <w:t xml:space="preserve"> Zakres wsparcia jest zgodny z zakresem wsparcia wskazanym w 1 typie projektu.</w:t>
      </w:r>
    </w:p>
  </w:footnote>
  <w:footnote w:id="32">
    <w:p w:rsidR="007570B5" w:rsidRDefault="007570B5" w:rsidP="00270CA5">
      <w:pPr>
        <w:pStyle w:val="Tekstprzypisudolnego"/>
      </w:pPr>
      <w:r>
        <w:rPr>
          <w:rStyle w:val="Odwoanieprzypisudolnego"/>
        </w:rPr>
        <w:footnoteRef/>
      </w:r>
      <w:r>
        <w:t xml:space="preserve"> Zakres wsparcia jest zgodny z zakresem wsparcia wskazanym w 2 typie projektu.</w:t>
      </w:r>
    </w:p>
  </w:footnote>
  <w:footnote w:id="33">
    <w:p w:rsidR="007570B5" w:rsidRPr="00CC3BF6" w:rsidRDefault="007570B5"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rsidR="007570B5" w:rsidRDefault="007570B5">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rsidR="007570B5" w:rsidRDefault="007570B5">
      <w:pPr>
        <w:pStyle w:val="Tekstprzypisudolnego"/>
      </w:pPr>
      <w:r>
        <w:rPr>
          <w:rStyle w:val="Odwoanieprzypisudolnego"/>
        </w:rPr>
        <w:footnoteRef/>
      </w:r>
      <w:r>
        <w:t xml:space="preserve"> Zakres wsparcia jest zgodny z zakresem wsparcia wskazanym w 7 typie projektu.</w:t>
      </w:r>
    </w:p>
  </w:footnote>
  <w:footnote w:id="36">
    <w:p w:rsidR="007570B5" w:rsidRDefault="007570B5">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rsidR="007570B5" w:rsidRDefault="007570B5">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rsidR="007570B5" w:rsidRDefault="007570B5">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rsidR="007570B5" w:rsidRDefault="007570B5">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12665D" w:rsidRDefault="007570B5"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7570B5" w:rsidRDefault="007570B5"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7570B5" w:rsidRPr="00FC446C" w:rsidRDefault="007570B5"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570B5" w:rsidRPr="001F67DC" w:rsidRDefault="007570B5"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7570B5" w:rsidRPr="006F07DD" w:rsidRDefault="007570B5"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6F07DD" w:rsidRDefault="007570B5"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8F3EFE" w:rsidRDefault="007570B5"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E129E4" w:rsidRDefault="007570B5"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7570B5" w:rsidRPr="00E129E4" w:rsidRDefault="007570B5"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7570B5" w:rsidRPr="008F3EFE" w:rsidRDefault="007570B5"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520A3A" w:rsidRDefault="007570B5"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520A3A" w:rsidRDefault="007570B5"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520A3A" w:rsidRDefault="007570B5"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520A3A" w:rsidRDefault="007570B5"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12665D" w:rsidRDefault="007570B5"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520A3A" w:rsidRDefault="007570B5"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570B5" w:rsidRPr="002D49AA" w:rsidRDefault="007570B5"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7570B5" w:rsidRPr="00520A3A" w:rsidRDefault="007570B5"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DC6B7D" w:rsidRDefault="007570B5"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DC6B7D" w:rsidRDefault="007570B5"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3D5EF6" w:rsidRDefault="007570B5"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7570B5" w:rsidRPr="006F07DD" w:rsidRDefault="007570B5"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890D33" w:rsidRDefault="007570B5" w:rsidP="00F376D9">
    <w:pPr>
      <w:pStyle w:val="Nagwek"/>
      <w:jc w:val="center"/>
    </w:pPr>
    <w:r w:rsidRPr="00890D33">
      <w:rPr>
        <w:rFonts w:ascii="MyriadPro-Bold" w:hAnsi="MyriadPro-Bold" w:cs="MyriadPro-Bold"/>
        <w:b/>
        <w:bCs/>
        <w:sz w:val="16"/>
        <w:szCs w:val="16"/>
      </w:rPr>
      <w:t>VI RYNEK PRACY</w:t>
    </w:r>
  </w:p>
  <w:p w:rsidR="007570B5" w:rsidRPr="006F07DD" w:rsidRDefault="007570B5"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6F07DD" w:rsidRDefault="007570B5"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570B5" w:rsidRPr="00DC6B7D" w:rsidRDefault="007570B5"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7401E6" w:rsidRDefault="007570B5" w:rsidP="007401E6">
    <w:pPr>
      <w:pStyle w:val="Nagwek"/>
      <w:jc w:val="center"/>
      <w:rPr>
        <w:rFonts w:ascii="Myriad Pro" w:hAnsi="Myriad Pro"/>
        <w:b/>
        <w:sz w:val="16"/>
        <w:szCs w:val="16"/>
      </w:rPr>
    </w:pPr>
    <w:r w:rsidRPr="007401E6">
      <w:rPr>
        <w:rFonts w:ascii="Myriad Pro" w:hAnsi="Myriad Pro"/>
        <w:b/>
        <w:sz w:val="16"/>
        <w:szCs w:val="16"/>
      </w:rPr>
      <w:t>VIII EDUKACJA</w:t>
    </w:r>
  </w:p>
  <w:p w:rsidR="007570B5" w:rsidRPr="007401E6" w:rsidRDefault="007570B5"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C53452" w:rsidRDefault="007570B5" w:rsidP="0086043B">
    <w:pPr>
      <w:pStyle w:val="Nagwek"/>
      <w:jc w:val="center"/>
    </w:pPr>
    <w:r>
      <w:rPr>
        <w:rFonts w:ascii="MyriadPro-Bold" w:hAnsi="MyriadPro-Bold" w:cs="MyriadPro-Bold"/>
        <w:b/>
        <w:bCs/>
        <w:sz w:val="16"/>
        <w:szCs w:val="16"/>
      </w:rPr>
      <w:t xml:space="preserve">X POMOC TECHNICZNA </w:t>
    </w:r>
  </w:p>
  <w:p w:rsidR="007570B5" w:rsidRPr="00E979EB" w:rsidRDefault="007570B5"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5D4EBA" w:rsidRDefault="007570B5"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Pr="00890D33" w:rsidRDefault="007570B5"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570B5" w:rsidRPr="001F67DC" w:rsidRDefault="007570B5"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570B5" w:rsidRPr="001F67DC" w:rsidRDefault="007570B5"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570B5" w:rsidRPr="001F67DC" w:rsidRDefault="007570B5"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570B5" w:rsidRPr="001F67DC" w:rsidRDefault="007570B5"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0B5" w:rsidRDefault="007570B5"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570B5" w:rsidRPr="001F67DC" w:rsidRDefault="007570B5"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2">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1">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2">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3">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89">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8"/>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7"/>
  </w:num>
  <w:num w:numId="28">
    <w:abstractNumId w:val="83"/>
  </w:num>
  <w:num w:numId="29">
    <w:abstractNumId w:val="21"/>
  </w:num>
  <w:num w:numId="30">
    <w:abstractNumId w:val="301"/>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4"/>
  </w:num>
  <w:num w:numId="53">
    <w:abstractNumId w:val="244"/>
  </w:num>
  <w:num w:numId="54">
    <w:abstractNumId w:val="219"/>
  </w:num>
  <w:num w:numId="55">
    <w:abstractNumId w:val="24"/>
  </w:num>
  <w:num w:numId="56">
    <w:abstractNumId w:val="267"/>
  </w:num>
  <w:num w:numId="57">
    <w:abstractNumId w:val="296"/>
  </w:num>
  <w:num w:numId="58">
    <w:abstractNumId w:val="64"/>
  </w:num>
  <w:num w:numId="59">
    <w:abstractNumId w:val="187"/>
  </w:num>
  <w:num w:numId="60">
    <w:abstractNumId w:val="67"/>
  </w:num>
  <w:num w:numId="61">
    <w:abstractNumId w:val="28"/>
  </w:num>
  <w:num w:numId="62">
    <w:abstractNumId w:val="287"/>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5"/>
  </w:num>
  <w:num w:numId="81">
    <w:abstractNumId w:val="286"/>
  </w:num>
  <w:num w:numId="82">
    <w:abstractNumId w:val="210"/>
  </w:num>
  <w:num w:numId="83">
    <w:abstractNumId w:val="252"/>
  </w:num>
  <w:num w:numId="84">
    <w:abstractNumId w:val="165"/>
  </w:num>
  <w:num w:numId="85">
    <w:abstractNumId w:val="273"/>
  </w:num>
  <w:num w:numId="86">
    <w:abstractNumId w:val="207"/>
  </w:num>
  <w:num w:numId="87">
    <w:abstractNumId w:val="241"/>
  </w:num>
  <w:num w:numId="88">
    <w:abstractNumId w:val="34"/>
  </w:num>
  <w:num w:numId="89">
    <w:abstractNumId w:val="242"/>
  </w:num>
  <w:num w:numId="90">
    <w:abstractNumId w:val="162"/>
  </w:num>
  <w:num w:numId="91">
    <w:abstractNumId w:val="280"/>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4"/>
  </w:num>
  <w:num w:numId="100">
    <w:abstractNumId w:val="220"/>
  </w:num>
  <w:num w:numId="101">
    <w:abstractNumId w:val="55"/>
  </w:num>
  <w:num w:numId="102">
    <w:abstractNumId w:val="196"/>
  </w:num>
  <w:num w:numId="103">
    <w:abstractNumId w:val="285"/>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4"/>
  </w:num>
  <w:num w:numId="121">
    <w:abstractNumId w:val="132"/>
  </w:num>
  <w:num w:numId="122">
    <w:abstractNumId w:val="283"/>
  </w:num>
  <w:num w:numId="123">
    <w:abstractNumId w:val="251"/>
  </w:num>
  <w:num w:numId="124">
    <w:abstractNumId w:val="68"/>
  </w:num>
  <w:num w:numId="125">
    <w:abstractNumId w:val="166"/>
  </w:num>
  <w:num w:numId="126">
    <w:abstractNumId w:val="300"/>
  </w:num>
  <w:num w:numId="127">
    <w:abstractNumId w:val="291"/>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8"/>
  </w:num>
  <w:num w:numId="141">
    <w:abstractNumId w:val="271"/>
  </w:num>
  <w:num w:numId="142">
    <w:abstractNumId w:val="281"/>
  </w:num>
  <w:num w:numId="143">
    <w:abstractNumId w:val="81"/>
  </w:num>
  <w:num w:numId="144">
    <w:abstractNumId w:val="40"/>
  </w:num>
  <w:num w:numId="145">
    <w:abstractNumId w:val="299"/>
  </w:num>
  <w:num w:numId="146">
    <w:abstractNumId w:val="261"/>
  </w:num>
  <w:num w:numId="147">
    <w:abstractNumId w:val="293"/>
  </w:num>
  <w:num w:numId="148">
    <w:abstractNumId w:val="45"/>
  </w:num>
  <w:num w:numId="149">
    <w:abstractNumId w:val="270"/>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0"/>
  </w:num>
  <w:num w:numId="163">
    <w:abstractNumId w:val="5"/>
  </w:num>
  <w:num w:numId="164">
    <w:abstractNumId w:val="174"/>
  </w:num>
  <w:num w:numId="165">
    <w:abstractNumId w:val="48"/>
  </w:num>
  <w:num w:numId="166">
    <w:abstractNumId w:val="60"/>
  </w:num>
  <w:num w:numId="167">
    <w:abstractNumId w:val="268"/>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79"/>
  </w:num>
  <w:num w:numId="195">
    <w:abstractNumId w:val="126"/>
  </w:num>
  <w:num w:numId="196">
    <w:abstractNumId w:val="206"/>
  </w:num>
  <w:num w:numId="197">
    <w:abstractNumId w:val="276"/>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7"/>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2"/>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8"/>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69"/>
  </w:num>
  <w:num w:numId="269">
    <w:abstractNumId w:val="260"/>
  </w:num>
  <w:num w:numId="270">
    <w:abstractNumId w:val="163"/>
  </w:num>
  <w:num w:numId="271">
    <w:abstractNumId w:val="193"/>
  </w:num>
  <w:num w:numId="272">
    <w:abstractNumId w:val="137"/>
  </w:num>
  <w:num w:numId="273">
    <w:abstractNumId w:val="109"/>
  </w:num>
  <w:num w:numId="27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6"/>
  </w:num>
  <w:num w:numId="277">
    <w:abstractNumId w:val="258"/>
  </w:num>
  <w:num w:numId="278">
    <w:abstractNumId w:val="86"/>
  </w:num>
  <w:num w:numId="279">
    <w:abstractNumId w:val="87"/>
  </w:num>
  <w:num w:numId="280">
    <w:abstractNumId w:val="282"/>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2"/>
  </w:num>
  <w:num w:numId="295">
    <w:abstractNumId w:val="152"/>
  </w:num>
  <w:num w:numId="296">
    <w:abstractNumId w:val="149"/>
  </w:num>
  <w:num w:numId="297">
    <w:abstractNumId w:val="95"/>
  </w:num>
  <w:num w:numId="298">
    <w:abstractNumId w:val="112"/>
  </w:num>
  <w:num w:numId="299">
    <w:abstractNumId w:val="102"/>
  </w:num>
  <w:num w:numId="300">
    <w:abstractNumId w:val="295"/>
  </w:num>
  <w:num w:numId="301">
    <w:abstractNumId w:val="192"/>
  </w:num>
  <w:numIdMacAtCleanup w:val="30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ota Korenicka">
    <w15:presenceInfo w15:providerId="Windows Live" w15:userId="558ad69307a630c6"/>
  </w15:person>
  <w15:person w15:author="Zabraniak Anna">
    <w15:presenceInfo w15:providerId="None" w15:userId="Zabraniak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1DE0"/>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14B"/>
    <w:rsid w:val="00014254"/>
    <w:rsid w:val="00014393"/>
    <w:rsid w:val="00014D9C"/>
    <w:rsid w:val="000163CF"/>
    <w:rsid w:val="00016CEC"/>
    <w:rsid w:val="00016E5A"/>
    <w:rsid w:val="00017E13"/>
    <w:rsid w:val="00017FEB"/>
    <w:rsid w:val="0002004F"/>
    <w:rsid w:val="000215BD"/>
    <w:rsid w:val="0002191F"/>
    <w:rsid w:val="00022DBA"/>
    <w:rsid w:val="00022E8D"/>
    <w:rsid w:val="000230E6"/>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2CF7"/>
    <w:rsid w:val="00042E93"/>
    <w:rsid w:val="00043048"/>
    <w:rsid w:val="000433A9"/>
    <w:rsid w:val="000437C9"/>
    <w:rsid w:val="00043D31"/>
    <w:rsid w:val="00043E48"/>
    <w:rsid w:val="00044009"/>
    <w:rsid w:val="00044076"/>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70182"/>
    <w:rsid w:val="000703E7"/>
    <w:rsid w:val="00070DEC"/>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240C"/>
    <w:rsid w:val="000A365F"/>
    <w:rsid w:val="000A4577"/>
    <w:rsid w:val="000A4EB5"/>
    <w:rsid w:val="000A53FA"/>
    <w:rsid w:val="000A5A27"/>
    <w:rsid w:val="000A5BE3"/>
    <w:rsid w:val="000A5D30"/>
    <w:rsid w:val="000A64A4"/>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FDA"/>
    <w:rsid w:val="000E25CE"/>
    <w:rsid w:val="000E2A5D"/>
    <w:rsid w:val="000E3DDE"/>
    <w:rsid w:val="000E3F0A"/>
    <w:rsid w:val="000E4834"/>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5BBB"/>
    <w:rsid w:val="00166C99"/>
    <w:rsid w:val="00170FF9"/>
    <w:rsid w:val="001721FC"/>
    <w:rsid w:val="00172EBC"/>
    <w:rsid w:val="001739BE"/>
    <w:rsid w:val="001740A2"/>
    <w:rsid w:val="001753DB"/>
    <w:rsid w:val="00175D35"/>
    <w:rsid w:val="0017660E"/>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70AB"/>
    <w:rsid w:val="001872CB"/>
    <w:rsid w:val="00187494"/>
    <w:rsid w:val="00190101"/>
    <w:rsid w:val="00190854"/>
    <w:rsid w:val="00190CD0"/>
    <w:rsid w:val="00190FE6"/>
    <w:rsid w:val="0019104B"/>
    <w:rsid w:val="0019131C"/>
    <w:rsid w:val="0019348D"/>
    <w:rsid w:val="001937B2"/>
    <w:rsid w:val="00194CFE"/>
    <w:rsid w:val="001964F2"/>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67D"/>
    <w:rsid w:val="001F5BAE"/>
    <w:rsid w:val="001F5D19"/>
    <w:rsid w:val="001F5E6E"/>
    <w:rsid w:val="001F6E15"/>
    <w:rsid w:val="001F77DE"/>
    <w:rsid w:val="001F7A10"/>
    <w:rsid w:val="00200081"/>
    <w:rsid w:val="002038A6"/>
    <w:rsid w:val="00204D32"/>
    <w:rsid w:val="00204F0A"/>
    <w:rsid w:val="00205430"/>
    <w:rsid w:val="00206892"/>
    <w:rsid w:val="00207000"/>
    <w:rsid w:val="00210663"/>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2EDE"/>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40A"/>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DE7"/>
    <w:rsid w:val="00345328"/>
    <w:rsid w:val="003464A1"/>
    <w:rsid w:val="00346733"/>
    <w:rsid w:val="00347788"/>
    <w:rsid w:val="00351902"/>
    <w:rsid w:val="00351C9C"/>
    <w:rsid w:val="003525C2"/>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1A2E"/>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E5C"/>
    <w:rsid w:val="003A4057"/>
    <w:rsid w:val="003A479D"/>
    <w:rsid w:val="003A4EEB"/>
    <w:rsid w:val="003A7079"/>
    <w:rsid w:val="003B0910"/>
    <w:rsid w:val="003B2126"/>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190"/>
    <w:rsid w:val="003F652F"/>
    <w:rsid w:val="003F72E6"/>
    <w:rsid w:val="003F7C04"/>
    <w:rsid w:val="003F7C4B"/>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B67"/>
    <w:rsid w:val="00415C69"/>
    <w:rsid w:val="00420F5E"/>
    <w:rsid w:val="004230C7"/>
    <w:rsid w:val="004234F5"/>
    <w:rsid w:val="004236B1"/>
    <w:rsid w:val="00424228"/>
    <w:rsid w:val="00424702"/>
    <w:rsid w:val="00425CCE"/>
    <w:rsid w:val="0042616A"/>
    <w:rsid w:val="004266BE"/>
    <w:rsid w:val="00432729"/>
    <w:rsid w:val="004334FC"/>
    <w:rsid w:val="0043544E"/>
    <w:rsid w:val="00435B66"/>
    <w:rsid w:val="00437097"/>
    <w:rsid w:val="004407F9"/>
    <w:rsid w:val="00440CE4"/>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6738"/>
    <w:rsid w:val="00506C16"/>
    <w:rsid w:val="0051045A"/>
    <w:rsid w:val="005106FD"/>
    <w:rsid w:val="00511232"/>
    <w:rsid w:val="00512B7C"/>
    <w:rsid w:val="00512F02"/>
    <w:rsid w:val="005136C0"/>
    <w:rsid w:val="00514093"/>
    <w:rsid w:val="00514916"/>
    <w:rsid w:val="00515798"/>
    <w:rsid w:val="0051726C"/>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251F"/>
    <w:rsid w:val="00553574"/>
    <w:rsid w:val="00553E97"/>
    <w:rsid w:val="00554A80"/>
    <w:rsid w:val="005556BD"/>
    <w:rsid w:val="0055598B"/>
    <w:rsid w:val="00555D15"/>
    <w:rsid w:val="00557551"/>
    <w:rsid w:val="00557D9E"/>
    <w:rsid w:val="00560B8A"/>
    <w:rsid w:val="00562403"/>
    <w:rsid w:val="0056253D"/>
    <w:rsid w:val="0056318F"/>
    <w:rsid w:val="00563D6B"/>
    <w:rsid w:val="0056486F"/>
    <w:rsid w:val="00564950"/>
    <w:rsid w:val="00564C21"/>
    <w:rsid w:val="00565CDF"/>
    <w:rsid w:val="00567FD3"/>
    <w:rsid w:val="0057078D"/>
    <w:rsid w:val="0057162D"/>
    <w:rsid w:val="005716F5"/>
    <w:rsid w:val="00571EC1"/>
    <w:rsid w:val="00571F6C"/>
    <w:rsid w:val="00571F80"/>
    <w:rsid w:val="005726F5"/>
    <w:rsid w:val="005727CE"/>
    <w:rsid w:val="00573539"/>
    <w:rsid w:val="0057515C"/>
    <w:rsid w:val="0057687F"/>
    <w:rsid w:val="0057708F"/>
    <w:rsid w:val="005775AC"/>
    <w:rsid w:val="00580567"/>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1ECF"/>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BB1"/>
    <w:rsid w:val="005E39F6"/>
    <w:rsid w:val="005E489A"/>
    <w:rsid w:val="005E6267"/>
    <w:rsid w:val="005E6A7F"/>
    <w:rsid w:val="005E763B"/>
    <w:rsid w:val="005E77D8"/>
    <w:rsid w:val="005E7937"/>
    <w:rsid w:val="005F0904"/>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56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8F6"/>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10A8"/>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D0553"/>
    <w:rsid w:val="006D08E2"/>
    <w:rsid w:val="006D1C78"/>
    <w:rsid w:val="006D23FB"/>
    <w:rsid w:val="006D307F"/>
    <w:rsid w:val="006D3802"/>
    <w:rsid w:val="006D3F98"/>
    <w:rsid w:val="006D45F2"/>
    <w:rsid w:val="006D47EC"/>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0FE5"/>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F99"/>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570B5"/>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3A0F"/>
    <w:rsid w:val="007940DE"/>
    <w:rsid w:val="00794619"/>
    <w:rsid w:val="00794BD4"/>
    <w:rsid w:val="00794CB8"/>
    <w:rsid w:val="0079504A"/>
    <w:rsid w:val="00795573"/>
    <w:rsid w:val="00795C92"/>
    <w:rsid w:val="007977A1"/>
    <w:rsid w:val="007979A9"/>
    <w:rsid w:val="00797DFE"/>
    <w:rsid w:val="007A0756"/>
    <w:rsid w:val="007A08ED"/>
    <w:rsid w:val="007A1AAE"/>
    <w:rsid w:val="007A23EC"/>
    <w:rsid w:val="007A37A2"/>
    <w:rsid w:val="007A3EFE"/>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975"/>
    <w:rsid w:val="007C0A52"/>
    <w:rsid w:val="007C0AD4"/>
    <w:rsid w:val="007C11C1"/>
    <w:rsid w:val="007C1D55"/>
    <w:rsid w:val="007C33BF"/>
    <w:rsid w:val="007C3534"/>
    <w:rsid w:val="007C501A"/>
    <w:rsid w:val="007C51E8"/>
    <w:rsid w:val="007C5FE9"/>
    <w:rsid w:val="007C61FE"/>
    <w:rsid w:val="007C6E4C"/>
    <w:rsid w:val="007D0E5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5F75"/>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64A6"/>
    <w:rsid w:val="0090742C"/>
    <w:rsid w:val="00907624"/>
    <w:rsid w:val="00907E28"/>
    <w:rsid w:val="00907F5C"/>
    <w:rsid w:val="009102E6"/>
    <w:rsid w:val="00911FC1"/>
    <w:rsid w:val="0091290B"/>
    <w:rsid w:val="00913627"/>
    <w:rsid w:val="009138FF"/>
    <w:rsid w:val="00913D1F"/>
    <w:rsid w:val="00913F12"/>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869"/>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8B5"/>
    <w:rsid w:val="009B02ED"/>
    <w:rsid w:val="009B09C9"/>
    <w:rsid w:val="009B0DE9"/>
    <w:rsid w:val="009B1649"/>
    <w:rsid w:val="009B1676"/>
    <w:rsid w:val="009B23E3"/>
    <w:rsid w:val="009B301C"/>
    <w:rsid w:val="009B319F"/>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F6E"/>
    <w:rsid w:val="009D31C7"/>
    <w:rsid w:val="009D3532"/>
    <w:rsid w:val="009D3596"/>
    <w:rsid w:val="009D365C"/>
    <w:rsid w:val="009D3A1B"/>
    <w:rsid w:val="009D3A9A"/>
    <w:rsid w:val="009D5217"/>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124D"/>
    <w:rsid w:val="00AB1BEE"/>
    <w:rsid w:val="00AB1DCD"/>
    <w:rsid w:val="00AB28D5"/>
    <w:rsid w:val="00AB3B05"/>
    <w:rsid w:val="00AB4B31"/>
    <w:rsid w:val="00AB4E58"/>
    <w:rsid w:val="00AB52CC"/>
    <w:rsid w:val="00AB587C"/>
    <w:rsid w:val="00AB6399"/>
    <w:rsid w:val="00AB6D36"/>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EF1"/>
    <w:rsid w:val="00B04210"/>
    <w:rsid w:val="00B05DDA"/>
    <w:rsid w:val="00B0787C"/>
    <w:rsid w:val="00B13032"/>
    <w:rsid w:val="00B133B7"/>
    <w:rsid w:val="00B13692"/>
    <w:rsid w:val="00B13F28"/>
    <w:rsid w:val="00B14875"/>
    <w:rsid w:val="00B15700"/>
    <w:rsid w:val="00B15CBB"/>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176DC"/>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C4B"/>
    <w:rsid w:val="00C5116E"/>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298"/>
    <w:rsid w:val="00CA0B18"/>
    <w:rsid w:val="00CA1CDD"/>
    <w:rsid w:val="00CA282E"/>
    <w:rsid w:val="00CA2A8A"/>
    <w:rsid w:val="00CA38E8"/>
    <w:rsid w:val="00CA3BC7"/>
    <w:rsid w:val="00CA3E39"/>
    <w:rsid w:val="00CA3FBC"/>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588"/>
    <w:rsid w:val="00CC71F0"/>
    <w:rsid w:val="00CC77E9"/>
    <w:rsid w:val="00CC7B04"/>
    <w:rsid w:val="00CD213C"/>
    <w:rsid w:val="00CD233E"/>
    <w:rsid w:val="00CD256C"/>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0615"/>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7128"/>
    <w:rsid w:val="00D6009F"/>
    <w:rsid w:val="00D61CDC"/>
    <w:rsid w:val="00D620F7"/>
    <w:rsid w:val="00D627FC"/>
    <w:rsid w:val="00D62CA1"/>
    <w:rsid w:val="00D62E1B"/>
    <w:rsid w:val="00D64399"/>
    <w:rsid w:val="00D64B77"/>
    <w:rsid w:val="00D6580E"/>
    <w:rsid w:val="00D65820"/>
    <w:rsid w:val="00D66A4B"/>
    <w:rsid w:val="00D66B6A"/>
    <w:rsid w:val="00D6712A"/>
    <w:rsid w:val="00D7135E"/>
    <w:rsid w:val="00D721B8"/>
    <w:rsid w:val="00D72AF3"/>
    <w:rsid w:val="00D73DC6"/>
    <w:rsid w:val="00D73EC4"/>
    <w:rsid w:val="00D75772"/>
    <w:rsid w:val="00D75939"/>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482"/>
    <w:rsid w:val="00DA65EF"/>
    <w:rsid w:val="00DA6A17"/>
    <w:rsid w:val="00DA6E0C"/>
    <w:rsid w:val="00DA6F02"/>
    <w:rsid w:val="00DA7DD0"/>
    <w:rsid w:val="00DB00E5"/>
    <w:rsid w:val="00DB136C"/>
    <w:rsid w:val="00DB1415"/>
    <w:rsid w:val="00DB1958"/>
    <w:rsid w:val="00DB30BB"/>
    <w:rsid w:val="00DB5E19"/>
    <w:rsid w:val="00DB5F19"/>
    <w:rsid w:val="00DB61F3"/>
    <w:rsid w:val="00DB6F2D"/>
    <w:rsid w:val="00DB6F5F"/>
    <w:rsid w:val="00DB702D"/>
    <w:rsid w:val="00DB729A"/>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289"/>
    <w:rsid w:val="00DE34D6"/>
    <w:rsid w:val="00DE4151"/>
    <w:rsid w:val="00DE5D7D"/>
    <w:rsid w:val="00DE617A"/>
    <w:rsid w:val="00DE6470"/>
    <w:rsid w:val="00DE6DBA"/>
    <w:rsid w:val="00DF0700"/>
    <w:rsid w:val="00DF08B4"/>
    <w:rsid w:val="00DF0CEB"/>
    <w:rsid w:val="00DF0E28"/>
    <w:rsid w:val="00DF179A"/>
    <w:rsid w:val="00DF19B4"/>
    <w:rsid w:val="00DF2641"/>
    <w:rsid w:val="00DF2F72"/>
    <w:rsid w:val="00DF345C"/>
    <w:rsid w:val="00DF3BE4"/>
    <w:rsid w:val="00DF522B"/>
    <w:rsid w:val="00DF5AC8"/>
    <w:rsid w:val="00DF6F8E"/>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B8"/>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4827"/>
    <w:rsid w:val="00EB4A04"/>
    <w:rsid w:val="00EB56D9"/>
    <w:rsid w:val="00EB5845"/>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1BB8"/>
    <w:rsid w:val="00ED234A"/>
    <w:rsid w:val="00ED29E5"/>
    <w:rsid w:val="00ED2FDF"/>
    <w:rsid w:val="00ED380C"/>
    <w:rsid w:val="00ED3970"/>
    <w:rsid w:val="00ED39B5"/>
    <w:rsid w:val="00ED49B7"/>
    <w:rsid w:val="00ED6E8D"/>
    <w:rsid w:val="00ED7D4C"/>
    <w:rsid w:val="00EE1299"/>
    <w:rsid w:val="00EE2788"/>
    <w:rsid w:val="00EE3751"/>
    <w:rsid w:val="00EE48B2"/>
    <w:rsid w:val="00EE59F5"/>
    <w:rsid w:val="00EE5CF0"/>
    <w:rsid w:val="00EE5E6F"/>
    <w:rsid w:val="00EE7793"/>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81"/>
    <w:rsid w:val="00FE7668"/>
    <w:rsid w:val="00FE7D22"/>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59" Type="http://schemas.microsoft.com/office/2011/relationships/commentsExtended" Target="commentsExtended.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 Id="rId60"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5D24-A325-4B31-B265-49350037B8ED}">
  <ds:schemaRefs>
    <ds:schemaRef ds:uri="http://schemas.openxmlformats.org/officeDocument/2006/bibliography"/>
  </ds:schemaRefs>
</ds:datastoreItem>
</file>

<file path=customXml/itemProps2.xml><?xml version="1.0" encoding="utf-8"?>
<ds:datastoreItem xmlns:ds="http://schemas.openxmlformats.org/officeDocument/2006/customXml" ds:itemID="{ED0C2046-B536-4080-ADD5-FF033C7A6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132</Pages>
  <Words>57236</Words>
  <Characters>343420</Characters>
  <Application>Microsoft Office Word</Application>
  <DocSecurity>0</DocSecurity>
  <Lines>2861</Lines>
  <Paragraphs>799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399857</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Klaudia Drusewicz</cp:lastModifiedBy>
  <cp:revision>8</cp:revision>
  <cp:lastPrinted>2020-07-22T08:51:00Z</cp:lastPrinted>
  <dcterms:created xsi:type="dcterms:W3CDTF">2021-01-07T11:21:00Z</dcterms:created>
  <dcterms:modified xsi:type="dcterms:W3CDTF">2021-01-26T08:14:00Z</dcterms:modified>
</cp:coreProperties>
</file>